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1" w:type="dxa"/>
        <w:tblLayout w:type="fixed"/>
        <w:tblLook w:val="0000" w:firstRow="0" w:lastRow="0" w:firstColumn="0" w:lastColumn="0" w:noHBand="0" w:noVBand="0"/>
      </w:tblPr>
      <w:tblGrid>
        <w:gridCol w:w="1357"/>
        <w:gridCol w:w="539"/>
        <w:gridCol w:w="5000"/>
        <w:gridCol w:w="2395"/>
      </w:tblGrid>
      <w:tr w:rsidR="00AC365F" w:rsidRPr="007C15F5" w14:paraId="754EA1D2" w14:textId="77777777" w:rsidTr="00C33EEE">
        <w:trPr>
          <w:cantSplit/>
          <w:trHeight w:val="864"/>
        </w:trPr>
        <w:tc>
          <w:tcPr>
            <w:tcW w:w="6896" w:type="dxa"/>
            <w:gridSpan w:val="3"/>
          </w:tcPr>
          <w:p w14:paraId="67AFBF42" w14:textId="3B3B8D8A" w:rsidR="00AC365F" w:rsidRPr="007C15F5" w:rsidRDefault="00CF0AB9" w:rsidP="00C33EEE">
            <w:pPr>
              <w:pStyle w:val="conservationmeasuretitle1"/>
            </w:pPr>
            <w:bookmarkStart w:id="0" w:name="_Toc418689783"/>
            <w:bookmarkStart w:id="1" w:name="_Toc435711229"/>
            <w:r w:rsidRPr="007C15F5">
              <w:rPr>
                <w:caps w:val="0"/>
              </w:rPr>
              <w:t xml:space="preserve">Conservation Measure </w:t>
            </w:r>
            <w:r w:rsidR="00AC365F" w:rsidRPr="007C15F5">
              <w:t>41-11 (</w:t>
            </w:r>
            <w:del w:id="2" w:author="Henrique Anatole" w:date="2019-10-28T15:55:00Z">
              <w:r w:rsidR="00AC365F" w:rsidRPr="007C15F5" w:rsidDel="00395CAC">
                <w:delText>201</w:delText>
              </w:r>
              <w:r w:rsidR="00583F04" w:rsidDel="00395CAC">
                <w:delText>8</w:delText>
              </w:r>
            </w:del>
            <w:ins w:id="3" w:author="Henrique Anatole" w:date="2019-10-28T15:55:00Z">
              <w:r w:rsidR="00395CAC" w:rsidRPr="007C15F5">
                <w:t>201</w:t>
              </w:r>
              <w:r w:rsidR="00395CAC">
                <w:t>9</w:t>
              </w:r>
            </w:ins>
            <w:r w:rsidR="00AC365F" w:rsidRPr="007C15F5">
              <w:t>)</w:t>
            </w:r>
            <w:bookmarkEnd w:id="0"/>
            <w:bookmarkEnd w:id="1"/>
          </w:p>
          <w:p w14:paraId="5C4923BD" w14:textId="010DA2CA" w:rsidR="00AC365F" w:rsidRPr="007C15F5" w:rsidRDefault="00AC365F" w:rsidP="00C33EEE">
            <w:pPr>
              <w:pStyle w:val="conservationmeasuretitle2"/>
            </w:pPr>
            <w:bookmarkStart w:id="4" w:name="_Toc88975798"/>
            <w:bookmarkStart w:id="5" w:name="_Toc435711230"/>
            <w:r w:rsidRPr="007C15F5">
              <w:t xml:space="preserve">Limits on the exploratory fishery for </w:t>
            </w:r>
            <w:r w:rsidRPr="007C15F5">
              <w:rPr>
                <w:i/>
                <w:iCs/>
              </w:rPr>
              <w:t>Dissostichus</w:t>
            </w:r>
            <w:r w:rsidRPr="007C15F5">
              <w:t xml:space="preserve"> </w:t>
            </w:r>
            <w:r w:rsidRPr="003024CB">
              <w:rPr>
                <w:i/>
              </w:rPr>
              <w:t xml:space="preserve">mawsoni </w:t>
            </w:r>
            <w:r w:rsidRPr="007C15F5">
              <w:br/>
              <w:t xml:space="preserve">in Statistical Division 58.4.1 in the </w:t>
            </w:r>
            <w:del w:id="6" w:author="Henrique Anatole" w:date="2019-10-28T15:56:00Z">
              <w:r w:rsidRPr="007C15F5" w:rsidDel="006541AD">
                <w:delText>201</w:delText>
              </w:r>
              <w:r w:rsidR="002462C7" w:rsidDel="006541AD">
                <w:delText>8</w:delText>
              </w:r>
              <w:r w:rsidRPr="007C15F5" w:rsidDel="006541AD">
                <w:delText>/1</w:delText>
              </w:r>
              <w:r w:rsidR="002462C7" w:rsidDel="006541AD">
                <w:delText>9</w:delText>
              </w:r>
            </w:del>
            <w:ins w:id="7" w:author="Henrique Anatole" w:date="2019-10-28T15:56:00Z">
              <w:r w:rsidR="006541AD">
                <w:t>2019/20</w:t>
              </w:r>
            </w:ins>
            <w:r w:rsidRPr="007C15F5">
              <w:t xml:space="preserve"> season</w:t>
            </w:r>
            <w:bookmarkEnd w:id="4"/>
            <w:bookmarkEnd w:id="5"/>
          </w:p>
        </w:tc>
        <w:tc>
          <w:tcPr>
            <w:tcW w:w="239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AC365F" w:rsidRPr="007C15F5" w14:paraId="2622BFB6" w14:textId="77777777" w:rsidTr="00C33EEE">
              <w:trPr>
                <w:cantSplit/>
              </w:trPr>
              <w:tc>
                <w:tcPr>
                  <w:tcW w:w="1985" w:type="dxa"/>
                </w:tcPr>
                <w:p w14:paraId="7CECDE8D" w14:textId="77777777" w:rsidR="00AC365F" w:rsidRPr="007C15F5" w:rsidRDefault="00AC365F" w:rsidP="00C33EEE">
                  <w:pPr>
                    <w:pStyle w:val="circ"/>
                    <w:tabs>
                      <w:tab w:val="clear" w:pos="5100"/>
                      <w:tab w:val="right" w:pos="1720"/>
                    </w:tabs>
                    <w:spacing w:line="200" w:lineRule="atLeast"/>
                    <w:rPr>
                      <w:sz w:val="20"/>
                    </w:rPr>
                  </w:pPr>
                  <w:r w:rsidRPr="007C15F5">
                    <w:rPr>
                      <w:sz w:val="20"/>
                    </w:rPr>
                    <w:t>Species</w:t>
                  </w:r>
                  <w:r w:rsidRPr="007C15F5">
                    <w:rPr>
                      <w:sz w:val="20"/>
                    </w:rPr>
                    <w:tab/>
                    <w:t>toothfish</w:t>
                  </w:r>
                </w:p>
              </w:tc>
            </w:tr>
            <w:tr w:rsidR="00AC365F" w:rsidRPr="007C15F5" w14:paraId="015CFFB9" w14:textId="77777777" w:rsidTr="00C33EEE">
              <w:trPr>
                <w:cantSplit/>
              </w:trPr>
              <w:tc>
                <w:tcPr>
                  <w:tcW w:w="1985" w:type="dxa"/>
                </w:tcPr>
                <w:p w14:paraId="1E215F98" w14:textId="77777777" w:rsidR="00AC365F" w:rsidRPr="007C15F5" w:rsidRDefault="00AC365F" w:rsidP="00C33EEE">
                  <w:pPr>
                    <w:pStyle w:val="Footer"/>
                    <w:tabs>
                      <w:tab w:val="right" w:pos="1720"/>
                    </w:tabs>
                    <w:spacing w:line="200" w:lineRule="atLeast"/>
                  </w:pPr>
                  <w:r w:rsidRPr="007C15F5">
                    <w:t>Area</w:t>
                  </w:r>
                  <w:r w:rsidRPr="007C15F5">
                    <w:tab/>
                    <w:t>58.4.1</w:t>
                  </w:r>
                </w:p>
              </w:tc>
            </w:tr>
            <w:tr w:rsidR="00AC365F" w:rsidRPr="007C15F5" w14:paraId="725F52AE" w14:textId="77777777" w:rsidTr="00C33EEE">
              <w:trPr>
                <w:cantSplit/>
              </w:trPr>
              <w:tc>
                <w:tcPr>
                  <w:tcW w:w="1985" w:type="dxa"/>
                </w:tcPr>
                <w:p w14:paraId="67CB03D8" w14:textId="01E57F79" w:rsidR="00AC365F" w:rsidRPr="007C15F5" w:rsidRDefault="00AC365F" w:rsidP="00C33EEE">
                  <w:pPr>
                    <w:pStyle w:val="Footer"/>
                    <w:tabs>
                      <w:tab w:val="right" w:pos="1720"/>
                    </w:tabs>
                    <w:spacing w:line="200" w:lineRule="atLeast"/>
                    <w:rPr>
                      <w:caps/>
                    </w:rPr>
                  </w:pPr>
                  <w:r w:rsidRPr="007C15F5">
                    <w:t>Season</w:t>
                  </w:r>
                  <w:r w:rsidRPr="007C15F5">
                    <w:tab/>
                  </w:r>
                  <w:del w:id="8" w:author="Henrique Anatole" w:date="2019-10-28T15:56:00Z">
                    <w:r w:rsidRPr="007C15F5" w:rsidDel="006541AD">
                      <w:delText>201</w:delText>
                    </w:r>
                    <w:r w:rsidR="00583F04" w:rsidDel="006541AD">
                      <w:delText>8</w:delText>
                    </w:r>
                    <w:r w:rsidRPr="007C15F5" w:rsidDel="006541AD">
                      <w:delText>/1</w:delText>
                    </w:r>
                    <w:r w:rsidR="00583F04" w:rsidDel="006541AD">
                      <w:delText>9</w:delText>
                    </w:r>
                  </w:del>
                  <w:ins w:id="9" w:author="Henrique Anatole" w:date="2019-10-28T15:56:00Z">
                    <w:r w:rsidR="006541AD">
                      <w:t>2019/20</w:t>
                    </w:r>
                  </w:ins>
                </w:p>
              </w:tc>
            </w:tr>
            <w:tr w:rsidR="00AC365F" w:rsidRPr="007C15F5" w14:paraId="1B408E32" w14:textId="77777777" w:rsidTr="00C33EEE">
              <w:trPr>
                <w:cantSplit/>
              </w:trPr>
              <w:tc>
                <w:tcPr>
                  <w:tcW w:w="1985" w:type="dxa"/>
                </w:tcPr>
                <w:p w14:paraId="4DF3C104" w14:textId="77777777" w:rsidR="00AC365F" w:rsidRPr="007C15F5" w:rsidRDefault="00AC365F" w:rsidP="00C33EEE">
                  <w:pPr>
                    <w:tabs>
                      <w:tab w:val="right" w:pos="1720"/>
                    </w:tabs>
                    <w:spacing w:line="200" w:lineRule="atLeast"/>
                    <w:rPr>
                      <w:sz w:val="20"/>
                    </w:rPr>
                  </w:pPr>
                  <w:r w:rsidRPr="007C15F5">
                    <w:rPr>
                      <w:sz w:val="20"/>
                    </w:rPr>
                    <w:t>Gear</w:t>
                  </w:r>
                  <w:r w:rsidRPr="007C15F5">
                    <w:rPr>
                      <w:sz w:val="20"/>
                    </w:rPr>
                    <w:tab/>
                    <w:t>longline</w:t>
                  </w:r>
                </w:p>
              </w:tc>
            </w:tr>
          </w:tbl>
          <w:p w14:paraId="169BE28B" w14:textId="77777777" w:rsidR="00AC365F" w:rsidRPr="007C15F5" w:rsidRDefault="00AC365F" w:rsidP="00C33EEE">
            <w:pPr>
              <w:pStyle w:val="conservationmeasuretitle1"/>
              <w:rPr>
                <w:b w:val="0"/>
              </w:rPr>
            </w:pPr>
          </w:p>
        </w:tc>
      </w:tr>
      <w:tr w:rsidR="00AC365F" w:rsidRPr="007C15F5" w14:paraId="5760BA98" w14:textId="77777777" w:rsidTr="00C33EEE">
        <w:trPr>
          <w:cantSplit/>
        </w:trPr>
        <w:tc>
          <w:tcPr>
            <w:tcW w:w="9291" w:type="dxa"/>
            <w:gridSpan w:val="4"/>
          </w:tcPr>
          <w:p w14:paraId="64A2DF63" w14:textId="77777777" w:rsidR="00AC365F" w:rsidRPr="007C15F5" w:rsidRDefault="00AC365F" w:rsidP="00C33EEE">
            <w:pPr>
              <w:pStyle w:val="cmpara"/>
              <w:spacing w:before="240"/>
            </w:pPr>
            <w:r w:rsidRPr="007C15F5">
              <w:t>The Commission hereby adopts the following conservation measure in accordance with Conservation Measure 21-02 and notes that this measure would be for one year and that data arising from these activities would be reviewed by the Scientific Committee:</w:t>
            </w:r>
          </w:p>
        </w:tc>
      </w:tr>
      <w:tr w:rsidR="00AC365F" w:rsidRPr="007C15F5" w14:paraId="204EA941" w14:textId="77777777" w:rsidTr="00C33EEE">
        <w:trPr>
          <w:cantSplit/>
        </w:trPr>
        <w:tc>
          <w:tcPr>
            <w:tcW w:w="1357" w:type="dxa"/>
          </w:tcPr>
          <w:p w14:paraId="34E34D0F" w14:textId="77777777" w:rsidR="00AC365F" w:rsidRPr="000466EA" w:rsidRDefault="00AC365F" w:rsidP="00C33EEE">
            <w:pPr>
              <w:pStyle w:val="cmpara"/>
              <w:jc w:val="left"/>
              <w:rPr>
                <w:sz w:val="20"/>
              </w:rPr>
            </w:pPr>
            <w:r w:rsidRPr="000466EA">
              <w:rPr>
                <w:sz w:val="20"/>
              </w:rPr>
              <w:t>Access</w:t>
            </w:r>
          </w:p>
        </w:tc>
        <w:tc>
          <w:tcPr>
            <w:tcW w:w="539" w:type="dxa"/>
          </w:tcPr>
          <w:p w14:paraId="0F100B40" w14:textId="77777777" w:rsidR="00AC365F" w:rsidRPr="007C15F5" w:rsidRDefault="00AC365F" w:rsidP="00C33EEE">
            <w:pPr>
              <w:pStyle w:val="cmpara"/>
              <w:rPr>
                <w:caps/>
              </w:rPr>
            </w:pPr>
            <w:r w:rsidRPr="007C15F5">
              <w:rPr>
                <w:caps/>
              </w:rPr>
              <w:t>1.</w:t>
            </w:r>
          </w:p>
        </w:tc>
        <w:tc>
          <w:tcPr>
            <w:tcW w:w="7395" w:type="dxa"/>
            <w:gridSpan w:val="2"/>
          </w:tcPr>
          <w:p w14:paraId="758C3EB5" w14:textId="5C5808B1" w:rsidR="00AC365F" w:rsidRPr="007C15F5" w:rsidRDefault="00AC365F" w:rsidP="00C33EEE">
            <w:pPr>
              <w:pStyle w:val="cmpara"/>
              <w:rPr>
                <w:caps/>
              </w:rPr>
            </w:pPr>
            <w:r w:rsidRPr="007C15F5">
              <w:t xml:space="preserve">Fishing for </w:t>
            </w:r>
            <w:r w:rsidRPr="007C15F5">
              <w:rPr>
                <w:i/>
                <w:iCs/>
              </w:rPr>
              <w:t>Dissostichus</w:t>
            </w:r>
            <w:r w:rsidRPr="007C15F5">
              <w:t xml:space="preserve"> </w:t>
            </w:r>
            <w:r w:rsidRPr="003024CB">
              <w:rPr>
                <w:i/>
              </w:rPr>
              <w:t>mawsoni</w:t>
            </w:r>
            <w:r w:rsidRPr="007C15F5">
              <w:t xml:space="preserve"> in Statistical Division 58.4.1 shall be limited to the exploratory longline fishery</w:t>
            </w:r>
            <w:r w:rsidR="00C80852">
              <w:t>.</w:t>
            </w:r>
            <w:r w:rsidR="005526B0">
              <w:t xml:space="preserve"> </w:t>
            </w:r>
            <w:r w:rsidR="00C80852">
              <w:t xml:space="preserve">Directed fishing shall not take place in </w:t>
            </w:r>
            <w:del w:id="10" w:author="Henrique Anatole" w:date="2019-10-28T15:56:00Z">
              <w:r w:rsidR="00C80852" w:rsidDel="006541AD">
                <w:delText>2018/19</w:delText>
              </w:r>
            </w:del>
            <w:ins w:id="11" w:author="Henrique Anatole" w:date="2019-10-28T15:56:00Z">
              <w:r w:rsidR="006541AD">
                <w:t>2019/20</w:t>
              </w:r>
            </w:ins>
            <w:r w:rsidR="00C80852">
              <w:t xml:space="preserve">. </w:t>
            </w:r>
          </w:p>
        </w:tc>
      </w:tr>
      <w:tr w:rsidR="00AC365F" w:rsidRPr="007C15F5" w14:paraId="7D60B327" w14:textId="77777777" w:rsidTr="00C33EEE">
        <w:trPr>
          <w:cantSplit/>
        </w:trPr>
        <w:tc>
          <w:tcPr>
            <w:tcW w:w="1357" w:type="dxa"/>
          </w:tcPr>
          <w:p w14:paraId="04BFF410" w14:textId="77777777" w:rsidR="00AC365F" w:rsidRPr="000466EA" w:rsidRDefault="00AC365F" w:rsidP="00C33EEE">
            <w:pPr>
              <w:pStyle w:val="cmpara"/>
              <w:jc w:val="left"/>
              <w:rPr>
                <w:sz w:val="20"/>
              </w:rPr>
            </w:pPr>
          </w:p>
        </w:tc>
        <w:tc>
          <w:tcPr>
            <w:tcW w:w="539" w:type="dxa"/>
          </w:tcPr>
          <w:p w14:paraId="5302CE4C" w14:textId="77777777" w:rsidR="00AC365F" w:rsidRPr="007C15F5" w:rsidRDefault="00AC365F" w:rsidP="00C33EEE">
            <w:pPr>
              <w:pStyle w:val="cmpara"/>
              <w:rPr>
                <w:caps/>
              </w:rPr>
            </w:pPr>
            <w:r w:rsidRPr="007C15F5">
              <w:rPr>
                <w:caps/>
              </w:rPr>
              <w:t>2.</w:t>
            </w:r>
          </w:p>
        </w:tc>
        <w:tc>
          <w:tcPr>
            <w:tcW w:w="7395" w:type="dxa"/>
            <w:gridSpan w:val="2"/>
          </w:tcPr>
          <w:p w14:paraId="2DB11433" w14:textId="1925FB3B" w:rsidR="00AC365F" w:rsidRPr="007C15F5" w:rsidRDefault="00AC365F" w:rsidP="00C33EEE">
            <w:pPr>
              <w:pStyle w:val="cmpara"/>
            </w:pPr>
            <w:r w:rsidRPr="007C15F5">
              <w:rPr>
                <w:color w:val="000000"/>
              </w:rPr>
              <w:t>This fishery shall be subject to the conditions in Conservation Measure 41</w:t>
            </w:r>
            <w:r w:rsidR="00184D96">
              <w:rPr>
                <w:color w:val="000000"/>
              </w:rPr>
              <w:noBreakHyphen/>
            </w:r>
            <w:r w:rsidRPr="007C15F5">
              <w:rPr>
                <w:color w:val="000000"/>
              </w:rPr>
              <w:t>01, Annex 41-01/B.</w:t>
            </w:r>
            <w:r w:rsidRPr="007C15F5">
              <w:t xml:space="preserve"> </w:t>
            </w:r>
          </w:p>
        </w:tc>
      </w:tr>
      <w:tr w:rsidR="00AC365F" w:rsidRPr="007C15F5" w14:paraId="6202886D" w14:textId="77777777" w:rsidTr="00C33EEE">
        <w:trPr>
          <w:cantSplit/>
        </w:trPr>
        <w:tc>
          <w:tcPr>
            <w:tcW w:w="1357" w:type="dxa"/>
          </w:tcPr>
          <w:p w14:paraId="01C5DC14" w14:textId="77777777" w:rsidR="00AC365F" w:rsidRPr="000466EA" w:rsidRDefault="00AC365F" w:rsidP="00C33EEE">
            <w:pPr>
              <w:pStyle w:val="cmpara"/>
              <w:jc w:val="left"/>
              <w:rPr>
                <w:sz w:val="20"/>
              </w:rPr>
            </w:pPr>
            <w:r w:rsidRPr="000466EA">
              <w:rPr>
                <w:sz w:val="20"/>
              </w:rPr>
              <w:t>Catch limit</w:t>
            </w:r>
          </w:p>
        </w:tc>
        <w:tc>
          <w:tcPr>
            <w:tcW w:w="539" w:type="dxa"/>
          </w:tcPr>
          <w:p w14:paraId="1E9896F4" w14:textId="77777777" w:rsidR="00AC365F" w:rsidRPr="007C15F5" w:rsidRDefault="00AC365F" w:rsidP="00C33EEE">
            <w:pPr>
              <w:pStyle w:val="cmpara"/>
            </w:pPr>
            <w:r w:rsidRPr="007C15F5">
              <w:t>3.</w:t>
            </w:r>
          </w:p>
        </w:tc>
        <w:tc>
          <w:tcPr>
            <w:tcW w:w="7395" w:type="dxa"/>
            <w:gridSpan w:val="2"/>
          </w:tcPr>
          <w:p w14:paraId="5EE3BE25" w14:textId="2C42DEBE" w:rsidR="00AC365F" w:rsidRPr="007C15F5" w:rsidRDefault="00AC365F" w:rsidP="00C33EEE">
            <w:pPr>
              <w:pStyle w:val="cmpara"/>
            </w:pPr>
            <w:r w:rsidRPr="007C15F5">
              <w:t xml:space="preserve">The total catch of </w:t>
            </w:r>
            <w:r w:rsidRPr="007C15F5">
              <w:rPr>
                <w:i/>
                <w:iCs/>
              </w:rPr>
              <w:t>Dissostichus</w:t>
            </w:r>
            <w:r w:rsidRPr="007C15F5">
              <w:t xml:space="preserve"> </w:t>
            </w:r>
            <w:r w:rsidRPr="003024CB">
              <w:rPr>
                <w:i/>
              </w:rPr>
              <w:t>mawsoni</w:t>
            </w:r>
            <w:r w:rsidRPr="007C15F5">
              <w:t xml:space="preserve"> in Statistical Division 58.4.1 in the </w:t>
            </w:r>
            <w:del w:id="12" w:author="Henrique Anatole" w:date="2019-10-28T15:56:00Z">
              <w:r w:rsidRPr="007C15F5" w:rsidDel="006541AD">
                <w:delText>201</w:delText>
              </w:r>
              <w:r w:rsidR="00583F04" w:rsidDel="006541AD">
                <w:delText>8</w:delText>
              </w:r>
              <w:r w:rsidRPr="007C15F5" w:rsidDel="006541AD">
                <w:delText>/1</w:delText>
              </w:r>
              <w:r w:rsidR="00583F04" w:rsidDel="006541AD">
                <w:delText>9</w:delText>
              </w:r>
            </w:del>
            <w:ins w:id="13" w:author="Henrique Anatole" w:date="2019-10-28T15:56:00Z">
              <w:r w:rsidR="006541AD">
                <w:t>2019/20</w:t>
              </w:r>
            </w:ins>
            <w:r w:rsidRPr="007C15F5">
              <w:t xml:space="preserve"> season shall not exceed a precautionary catch limit of </w:t>
            </w:r>
            <w:del w:id="14" w:author="Henrique Anatole" w:date="2019-10-28T16:11:00Z">
              <w:r w:rsidR="00A23A06" w:rsidDel="00551A60">
                <w:delText xml:space="preserve">579 </w:delText>
              </w:r>
            </w:del>
            <w:ins w:id="15" w:author="Henrique Anatole" w:date="2019-10-28T16:11:00Z">
              <w:r w:rsidR="00551A60">
                <w:t>5</w:t>
              </w:r>
            </w:ins>
            <w:ins w:id="16" w:author="Henrique Anatole" w:date="2019-10-28T16:12:00Z">
              <w:r w:rsidR="00551A60">
                <w:t>83</w:t>
              </w:r>
            </w:ins>
            <w:ins w:id="17" w:author="Henrique Anatole" w:date="2019-10-28T16:11:00Z">
              <w:r w:rsidR="00551A60">
                <w:t xml:space="preserve"> </w:t>
              </w:r>
            </w:ins>
            <w:r w:rsidRPr="007C15F5">
              <w:t>tonnes applied as follows:</w:t>
            </w:r>
          </w:p>
        </w:tc>
      </w:tr>
      <w:tr w:rsidR="00AC365F" w:rsidRPr="007C15F5" w14:paraId="6F02503D" w14:textId="77777777" w:rsidTr="00C33EEE">
        <w:trPr>
          <w:cantSplit/>
        </w:trPr>
        <w:tc>
          <w:tcPr>
            <w:tcW w:w="1357" w:type="dxa"/>
          </w:tcPr>
          <w:p w14:paraId="1638A886" w14:textId="77777777" w:rsidR="00AC365F" w:rsidRPr="000466EA" w:rsidRDefault="00AC365F" w:rsidP="00C33EEE">
            <w:pPr>
              <w:contextualSpacing/>
              <w:rPr>
                <w:sz w:val="20"/>
              </w:rPr>
            </w:pPr>
          </w:p>
        </w:tc>
        <w:tc>
          <w:tcPr>
            <w:tcW w:w="539" w:type="dxa"/>
          </w:tcPr>
          <w:p w14:paraId="16A5D7E0" w14:textId="77777777" w:rsidR="00AC365F" w:rsidRPr="007C15F5" w:rsidRDefault="00AC365F" w:rsidP="00C33EEE">
            <w:pPr>
              <w:pStyle w:val="cmpara"/>
              <w:contextualSpacing/>
            </w:pPr>
          </w:p>
        </w:tc>
        <w:tc>
          <w:tcPr>
            <w:tcW w:w="7395" w:type="dxa"/>
            <w:gridSpan w:val="2"/>
          </w:tcPr>
          <w:p w14:paraId="735772E1" w14:textId="77777777" w:rsidR="00AC365F" w:rsidRPr="003024CB" w:rsidRDefault="00AC365F" w:rsidP="00C33EEE">
            <w:pPr>
              <w:pStyle w:val="cmindentedpara"/>
              <w:tabs>
                <w:tab w:val="decimal" w:pos="1296"/>
                <w:tab w:val="decimal" w:pos="3983"/>
              </w:tabs>
              <w:spacing w:after="0"/>
              <w:ind w:left="0" w:firstLine="0"/>
              <w:contextualSpacing/>
              <w:rPr>
                <w:lang w:val="fr-FR"/>
              </w:rPr>
            </w:pPr>
            <w:r w:rsidRPr="003024CB">
              <w:rPr>
                <w:lang w:val="fr-FR"/>
              </w:rPr>
              <w:t>SSRU A –</w:t>
            </w:r>
            <w:r w:rsidRPr="003024CB">
              <w:rPr>
                <w:lang w:val="fr-FR"/>
              </w:rPr>
              <w:tab/>
            </w:r>
            <w:r w:rsidRPr="003024CB">
              <w:rPr>
                <w:lang w:val="fr-FR"/>
              </w:rPr>
              <w:tab/>
              <w:t>0 tonnes</w:t>
            </w:r>
          </w:p>
          <w:p w14:paraId="7CDF1F04" w14:textId="77777777" w:rsidR="00AC365F" w:rsidRPr="003024CB" w:rsidRDefault="00AC365F" w:rsidP="00C33EEE">
            <w:pPr>
              <w:pStyle w:val="cmindentedpara"/>
              <w:tabs>
                <w:tab w:val="decimal" w:pos="1296"/>
                <w:tab w:val="decimal" w:pos="3983"/>
              </w:tabs>
              <w:spacing w:after="0"/>
              <w:ind w:left="0" w:firstLine="0"/>
              <w:contextualSpacing/>
              <w:rPr>
                <w:lang w:val="fr-FR"/>
              </w:rPr>
            </w:pPr>
            <w:r w:rsidRPr="003024CB">
              <w:rPr>
                <w:lang w:val="fr-FR"/>
              </w:rPr>
              <w:t>SSRU B –</w:t>
            </w:r>
            <w:r w:rsidRPr="003024CB">
              <w:rPr>
                <w:lang w:val="fr-FR"/>
              </w:rPr>
              <w:tab/>
            </w:r>
            <w:r w:rsidRPr="003024CB">
              <w:rPr>
                <w:lang w:val="fr-FR"/>
              </w:rPr>
              <w:tab/>
              <w:t>0 tonnes</w:t>
            </w:r>
          </w:p>
          <w:p w14:paraId="16B5D145" w14:textId="23C3A757" w:rsidR="00AC365F" w:rsidRPr="007C15F5" w:rsidRDefault="00AC365F" w:rsidP="00C33EEE">
            <w:pPr>
              <w:pStyle w:val="cmpara"/>
              <w:tabs>
                <w:tab w:val="decimal" w:pos="3983"/>
                <w:tab w:val="decimal" w:pos="6319"/>
              </w:tabs>
              <w:spacing w:after="0"/>
              <w:contextualSpacing/>
              <w:rPr>
                <w:i/>
              </w:rPr>
            </w:pPr>
            <w:r w:rsidRPr="003024CB">
              <w:t xml:space="preserve">SSRU C </w:t>
            </w:r>
            <w:r w:rsidRPr="007C15F5">
              <w:t xml:space="preserve">Research block 58.4.1_1 </w:t>
            </w:r>
            <w:r w:rsidRPr="003024CB">
              <w:t>–</w:t>
            </w:r>
            <w:r w:rsidRPr="007C15F5">
              <w:tab/>
            </w:r>
            <w:r w:rsidRPr="003024CB">
              <w:t xml:space="preserve"> </w:t>
            </w:r>
            <w:del w:id="18" w:author="Henrique Anatole" w:date="2019-10-28T15:57:00Z">
              <w:r w:rsidR="00583F04" w:rsidDel="008F53B8">
                <w:delText>115</w:delText>
              </w:r>
              <w:r w:rsidR="00583F04" w:rsidRPr="007C15F5" w:rsidDel="008F53B8">
                <w:delText xml:space="preserve"> </w:delText>
              </w:r>
            </w:del>
            <w:ins w:id="19" w:author="Henrique Anatole" w:date="2019-10-28T15:57:00Z">
              <w:r w:rsidR="008F53B8">
                <w:t>138</w:t>
              </w:r>
              <w:r w:rsidR="008F53B8" w:rsidRPr="007C15F5">
                <w:t xml:space="preserve"> </w:t>
              </w:r>
            </w:ins>
            <w:r w:rsidRPr="007C15F5">
              <w:t>tonnes</w:t>
            </w:r>
          </w:p>
          <w:p w14:paraId="5829FE6F" w14:textId="79B084AC" w:rsidR="00AC365F" w:rsidRPr="007C15F5" w:rsidRDefault="00AC365F" w:rsidP="00C33EEE">
            <w:pPr>
              <w:pStyle w:val="cmpara"/>
              <w:tabs>
                <w:tab w:val="decimal" w:pos="3983"/>
                <w:tab w:val="decimal" w:pos="6319"/>
              </w:tabs>
              <w:spacing w:after="0"/>
              <w:contextualSpacing/>
            </w:pPr>
            <w:r w:rsidRPr="003024CB">
              <w:t xml:space="preserve">SSRU C </w:t>
            </w:r>
            <w:r w:rsidRPr="007C15F5">
              <w:t>Research block 58.4.1_2 –</w:t>
            </w:r>
            <w:r w:rsidRPr="007C15F5">
              <w:tab/>
            </w:r>
            <w:del w:id="20" w:author="Henrique Anatole" w:date="2019-10-28T15:57:00Z">
              <w:r w:rsidR="00583F04" w:rsidDel="007C3947">
                <w:delText>116</w:delText>
              </w:r>
              <w:r w:rsidR="00583F04" w:rsidRPr="007C15F5" w:rsidDel="007C3947">
                <w:delText xml:space="preserve"> </w:delText>
              </w:r>
            </w:del>
            <w:ins w:id="21" w:author="Henrique Anatole" w:date="2019-10-28T15:57:00Z">
              <w:r w:rsidR="007C3947">
                <w:t>139</w:t>
              </w:r>
              <w:r w:rsidR="007C3947" w:rsidRPr="007C15F5">
                <w:t xml:space="preserve"> </w:t>
              </w:r>
            </w:ins>
            <w:r w:rsidRPr="007C15F5">
              <w:t>tonnes</w:t>
            </w:r>
          </w:p>
          <w:p w14:paraId="5E12D545" w14:textId="77777777" w:rsidR="00AC365F" w:rsidRPr="003024CB" w:rsidRDefault="00AC365F" w:rsidP="00C33EEE">
            <w:pPr>
              <w:pStyle w:val="cmindentedpara"/>
              <w:tabs>
                <w:tab w:val="decimal" w:pos="1296"/>
                <w:tab w:val="decimal" w:pos="3983"/>
              </w:tabs>
              <w:spacing w:after="0"/>
              <w:ind w:left="0" w:firstLine="0"/>
              <w:contextualSpacing/>
              <w:rPr>
                <w:lang w:val="de-DE"/>
              </w:rPr>
            </w:pPr>
            <w:r w:rsidRPr="003024CB">
              <w:rPr>
                <w:lang w:val="de-DE"/>
              </w:rPr>
              <w:t>SSRU D –</w:t>
            </w:r>
            <w:r w:rsidRPr="003024CB">
              <w:rPr>
                <w:lang w:val="de-DE"/>
              </w:rPr>
              <w:tab/>
            </w:r>
            <w:r w:rsidRPr="003024CB">
              <w:rPr>
                <w:lang w:val="de-DE"/>
              </w:rPr>
              <w:tab/>
              <w:t>0 tonnes</w:t>
            </w:r>
          </w:p>
          <w:p w14:paraId="138C95F4" w14:textId="202D3FC6" w:rsidR="00AC365F" w:rsidRPr="003024CB" w:rsidRDefault="00AC365F" w:rsidP="00C33EEE">
            <w:pPr>
              <w:pStyle w:val="cmpara"/>
              <w:tabs>
                <w:tab w:val="decimal" w:pos="3983"/>
                <w:tab w:val="decimal" w:pos="6319"/>
              </w:tabs>
              <w:spacing w:after="0"/>
              <w:contextualSpacing/>
              <w:rPr>
                <w:u w:val="words"/>
                <w:lang w:val="de-DE"/>
              </w:rPr>
            </w:pPr>
            <w:r w:rsidRPr="003024CB">
              <w:rPr>
                <w:lang w:val="de-DE"/>
              </w:rPr>
              <w:t>SSRU E Research block 58.4.1_3 –</w:t>
            </w:r>
            <w:r w:rsidRPr="003024CB">
              <w:rPr>
                <w:lang w:val="de-DE"/>
              </w:rPr>
              <w:tab/>
            </w:r>
            <w:del w:id="22" w:author="Henrique Anatole" w:date="2019-10-28T15:57:00Z">
              <w:r w:rsidR="00583F04" w:rsidDel="007C3947">
                <w:rPr>
                  <w:lang w:val="de-DE"/>
                </w:rPr>
                <w:delText>149</w:delText>
              </w:r>
              <w:r w:rsidR="00583F04" w:rsidRPr="003024CB" w:rsidDel="007C3947">
                <w:rPr>
                  <w:lang w:val="de-DE"/>
                </w:rPr>
                <w:delText xml:space="preserve"> </w:delText>
              </w:r>
            </w:del>
            <w:ins w:id="23" w:author="Henrique Anatole" w:date="2019-10-28T15:57:00Z">
              <w:r w:rsidR="007C3947">
                <w:rPr>
                  <w:lang w:val="de-DE"/>
                </w:rPr>
                <w:t>119</w:t>
              </w:r>
              <w:r w:rsidR="007C3947" w:rsidRPr="003024CB">
                <w:rPr>
                  <w:lang w:val="de-DE"/>
                </w:rPr>
                <w:t xml:space="preserve"> </w:t>
              </w:r>
            </w:ins>
            <w:r w:rsidRPr="003024CB">
              <w:rPr>
                <w:lang w:val="de-DE"/>
              </w:rPr>
              <w:t>tonnes</w:t>
            </w:r>
          </w:p>
          <w:p w14:paraId="13617BF9" w14:textId="6111557D" w:rsidR="00AC365F" w:rsidRPr="003024CB" w:rsidRDefault="00AC365F" w:rsidP="00C33EEE">
            <w:pPr>
              <w:pStyle w:val="cmindentedpara"/>
              <w:tabs>
                <w:tab w:val="decimal" w:pos="1708"/>
                <w:tab w:val="decimal" w:pos="2188"/>
                <w:tab w:val="decimal" w:pos="3983"/>
              </w:tabs>
              <w:ind w:left="0" w:firstLine="0"/>
              <w:contextualSpacing/>
              <w:rPr>
                <w:lang w:val="de-DE"/>
              </w:rPr>
            </w:pPr>
            <w:r w:rsidRPr="003024CB">
              <w:rPr>
                <w:lang w:val="de-DE"/>
              </w:rPr>
              <w:t>SSRU E Research block 58.4.1_4 –</w:t>
            </w:r>
            <w:r w:rsidRPr="003024CB">
              <w:rPr>
                <w:lang w:val="de-DE"/>
              </w:rPr>
              <w:tab/>
            </w:r>
            <w:del w:id="24" w:author="Henrique Anatole" w:date="2019-10-28T15:59:00Z">
              <w:r w:rsidR="00583F04" w:rsidDel="00DF49B2">
                <w:rPr>
                  <w:lang w:val="de-DE"/>
                </w:rPr>
                <w:delText>19</w:delText>
              </w:r>
              <w:r w:rsidR="00583F04" w:rsidRPr="003024CB" w:rsidDel="00DF49B2">
                <w:rPr>
                  <w:lang w:val="de-DE"/>
                </w:rPr>
                <w:delText xml:space="preserve"> </w:delText>
              </w:r>
            </w:del>
            <w:ins w:id="25" w:author="Henrique Anatole" w:date="2019-10-28T15:59:00Z">
              <w:r w:rsidR="00DF49B2">
                <w:rPr>
                  <w:lang w:val="de-DE"/>
                </w:rPr>
                <w:t>23</w:t>
              </w:r>
              <w:r w:rsidR="00DF49B2" w:rsidRPr="003024CB">
                <w:rPr>
                  <w:lang w:val="de-DE"/>
                </w:rPr>
                <w:t xml:space="preserve"> </w:t>
              </w:r>
            </w:ins>
            <w:r w:rsidRPr="003024CB">
              <w:rPr>
                <w:lang w:val="de-DE"/>
              </w:rPr>
              <w:t>tonnes</w:t>
            </w:r>
          </w:p>
          <w:p w14:paraId="1DDDBA21" w14:textId="77777777" w:rsidR="00AC365F" w:rsidRPr="003024CB" w:rsidRDefault="00AC365F" w:rsidP="00C33EEE">
            <w:pPr>
              <w:pStyle w:val="cmindentedpara"/>
              <w:tabs>
                <w:tab w:val="decimal" w:pos="1296"/>
                <w:tab w:val="decimal" w:pos="3983"/>
              </w:tabs>
              <w:spacing w:after="0"/>
              <w:ind w:left="0" w:firstLine="0"/>
              <w:contextualSpacing/>
              <w:rPr>
                <w:lang w:val="de-DE"/>
              </w:rPr>
            </w:pPr>
            <w:r w:rsidRPr="003024CB">
              <w:rPr>
                <w:lang w:val="de-DE"/>
              </w:rPr>
              <w:t>SSRU F –</w:t>
            </w:r>
            <w:r w:rsidRPr="003024CB">
              <w:rPr>
                <w:lang w:val="de-DE"/>
              </w:rPr>
              <w:tab/>
            </w:r>
            <w:r w:rsidRPr="003024CB">
              <w:rPr>
                <w:lang w:val="de-DE"/>
              </w:rPr>
              <w:tab/>
              <w:t>0 tonnes</w:t>
            </w:r>
          </w:p>
          <w:p w14:paraId="5E3A4014" w14:textId="4824BFB8" w:rsidR="00AC365F" w:rsidRPr="007C15F5" w:rsidRDefault="00AC365F" w:rsidP="00C33EEE">
            <w:pPr>
              <w:pStyle w:val="cmindentedpara"/>
              <w:tabs>
                <w:tab w:val="decimal" w:pos="1708"/>
                <w:tab w:val="decimal" w:pos="2188"/>
                <w:tab w:val="decimal" w:pos="3983"/>
              </w:tabs>
              <w:ind w:left="0" w:firstLine="0"/>
              <w:contextualSpacing/>
            </w:pPr>
            <w:r w:rsidRPr="007C15F5">
              <w:t>SSRU G Research block 58.4.1_5</w:t>
            </w:r>
            <w:r w:rsidRPr="003024CB">
              <w:t xml:space="preserve"> </w:t>
            </w:r>
            <w:r w:rsidRPr="007C15F5">
              <w:t>–</w:t>
            </w:r>
            <w:r w:rsidRPr="007C15F5">
              <w:tab/>
            </w:r>
            <w:del w:id="26" w:author="Henrique Anatole" w:date="2019-10-28T15:59:00Z">
              <w:r w:rsidR="00583F04" w:rsidDel="00DF49B2">
                <w:delText>50</w:delText>
              </w:r>
              <w:r w:rsidR="00583F04" w:rsidRPr="007C15F5" w:rsidDel="00DF49B2">
                <w:delText xml:space="preserve"> </w:delText>
              </w:r>
            </w:del>
            <w:ins w:id="27" w:author="Henrique Anatole" w:date="2019-10-28T15:59:00Z">
              <w:r w:rsidR="00DF49B2">
                <w:t>60</w:t>
              </w:r>
              <w:r w:rsidR="00DF49B2" w:rsidRPr="007C15F5">
                <w:t xml:space="preserve"> </w:t>
              </w:r>
            </w:ins>
            <w:r w:rsidRPr="007C15F5">
              <w:t>tonnes</w:t>
            </w:r>
          </w:p>
          <w:p w14:paraId="7BB93307" w14:textId="06983A15" w:rsidR="00AC365F" w:rsidRPr="007C15F5" w:rsidRDefault="00AC365F" w:rsidP="00C33EEE">
            <w:pPr>
              <w:pStyle w:val="cmindentedpara"/>
              <w:tabs>
                <w:tab w:val="decimal" w:pos="1708"/>
                <w:tab w:val="decimal" w:pos="2188"/>
                <w:tab w:val="decimal" w:pos="3983"/>
              </w:tabs>
              <w:ind w:left="0" w:firstLine="0"/>
              <w:contextualSpacing/>
            </w:pPr>
            <w:r w:rsidRPr="007C15F5">
              <w:t>SSRU G Research block 58.4.1_6</w:t>
            </w:r>
            <w:r w:rsidRPr="003024CB">
              <w:t xml:space="preserve"> </w:t>
            </w:r>
            <w:r w:rsidRPr="007C15F5">
              <w:t>–</w:t>
            </w:r>
            <w:r w:rsidRPr="007C15F5">
              <w:tab/>
            </w:r>
            <w:del w:id="28" w:author="Henrique Anatole" w:date="2019-10-28T15:59:00Z">
              <w:r w:rsidR="00583F04" w:rsidDel="00E30F99">
                <w:delText>130</w:delText>
              </w:r>
              <w:r w:rsidR="00583F04" w:rsidRPr="007C15F5" w:rsidDel="00E30F99">
                <w:delText xml:space="preserve"> </w:delText>
              </w:r>
            </w:del>
            <w:ins w:id="29" w:author="Henrique Anatole" w:date="2019-10-28T15:59:00Z">
              <w:r w:rsidR="00E30F99">
                <w:t>104</w:t>
              </w:r>
              <w:r w:rsidR="00E30F99" w:rsidRPr="007C15F5">
                <w:t xml:space="preserve"> </w:t>
              </w:r>
            </w:ins>
            <w:r w:rsidRPr="007C15F5">
              <w:t>tonnes</w:t>
            </w:r>
          </w:p>
          <w:p w14:paraId="0AE785BD" w14:textId="77777777" w:rsidR="00AC365F" w:rsidRPr="007C15F5" w:rsidRDefault="00AC365F" w:rsidP="00C33EEE">
            <w:pPr>
              <w:pStyle w:val="cmindentedpara"/>
              <w:tabs>
                <w:tab w:val="decimal" w:pos="1296"/>
                <w:tab w:val="decimal" w:pos="3983"/>
              </w:tabs>
              <w:ind w:left="0" w:firstLine="0"/>
              <w:contextualSpacing/>
              <w:rPr>
                <w:vertAlign w:val="superscript"/>
              </w:rPr>
            </w:pPr>
            <w:r w:rsidRPr="007C15F5">
              <w:t>SSRU H –</w:t>
            </w:r>
            <w:r w:rsidRPr="007C15F5">
              <w:tab/>
            </w:r>
            <w:r w:rsidRPr="007C15F5">
              <w:tab/>
              <w:t>0 tonnes.</w:t>
            </w:r>
          </w:p>
        </w:tc>
      </w:tr>
      <w:tr w:rsidR="00AC365F" w:rsidRPr="007C15F5" w14:paraId="6AEBF51A" w14:textId="77777777" w:rsidTr="00C33EEE">
        <w:trPr>
          <w:cantSplit/>
        </w:trPr>
        <w:tc>
          <w:tcPr>
            <w:tcW w:w="1357" w:type="dxa"/>
          </w:tcPr>
          <w:p w14:paraId="46CD3749" w14:textId="77777777" w:rsidR="00AC365F" w:rsidRPr="000466EA" w:rsidRDefault="00AC365F" w:rsidP="00C33EEE">
            <w:pPr>
              <w:pStyle w:val="cmpara"/>
              <w:jc w:val="left"/>
              <w:rPr>
                <w:sz w:val="20"/>
              </w:rPr>
            </w:pPr>
            <w:r w:rsidRPr="000466EA">
              <w:rPr>
                <w:sz w:val="20"/>
              </w:rPr>
              <w:t>Season</w:t>
            </w:r>
          </w:p>
        </w:tc>
        <w:tc>
          <w:tcPr>
            <w:tcW w:w="539" w:type="dxa"/>
          </w:tcPr>
          <w:p w14:paraId="49CEC090" w14:textId="77777777" w:rsidR="00AC365F" w:rsidRPr="007C15F5" w:rsidRDefault="00AC365F" w:rsidP="00C33EEE">
            <w:pPr>
              <w:pStyle w:val="cmpara"/>
            </w:pPr>
            <w:r w:rsidRPr="007C15F5">
              <w:t>4.</w:t>
            </w:r>
          </w:p>
        </w:tc>
        <w:tc>
          <w:tcPr>
            <w:tcW w:w="7395" w:type="dxa"/>
            <w:gridSpan w:val="2"/>
          </w:tcPr>
          <w:p w14:paraId="1BBE3460" w14:textId="50E44155" w:rsidR="00AC365F" w:rsidRPr="007C15F5" w:rsidRDefault="00AC365F" w:rsidP="00C33EEE">
            <w:pPr>
              <w:pStyle w:val="cmpara"/>
              <w:rPr>
                <w:caps/>
              </w:rPr>
            </w:pPr>
            <w:r w:rsidRPr="007C15F5">
              <w:t xml:space="preserve">For the purpose of the exploratory longline fishery for </w:t>
            </w:r>
            <w:r w:rsidRPr="007C15F5">
              <w:rPr>
                <w:i/>
                <w:iCs/>
              </w:rPr>
              <w:t>Dissostichus</w:t>
            </w:r>
            <w:r w:rsidRPr="007C15F5">
              <w:t xml:space="preserve"> </w:t>
            </w:r>
            <w:r w:rsidRPr="003024CB">
              <w:rPr>
                <w:i/>
              </w:rPr>
              <w:t>mawsoni</w:t>
            </w:r>
            <w:r w:rsidRPr="007C15F5">
              <w:t xml:space="preserve"> in Statistical Division 58.4.1, the </w:t>
            </w:r>
            <w:del w:id="30" w:author="Henrique Anatole" w:date="2019-10-28T15:56:00Z">
              <w:r w:rsidRPr="007C15F5" w:rsidDel="006541AD">
                <w:delText>201</w:delText>
              </w:r>
              <w:r w:rsidR="00583F04" w:rsidDel="006541AD">
                <w:delText>8</w:delText>
              </w:r>
              <w:r w:rsidRPr="007C15F5" w:rsidDel="006541AD">
                <w:delText>/1</w:delText>
              </w:r>
              <w:r w:rsidR="00583F04" w:rsidDel="006541AD">
                <w:delText>9</w:delText>
              </w:r>
            </w:del>
            <w:ins w:id="31" w:author="Henrique Anatole" w:date="2019-10-28T15:56:00Z">
              <w:r w:rsidR="006541AD">
                <w:t>2019/20</w:t>
              </w:r>
            </w:ins>
            <w:r w:rsidRPr="007C15F5">
              <w:t xml:space="preserve"> season is defined as the period from 1 December </w:t>
            </w:r>
            <w:del w:id="32" w:author="Henrique Anatole" w:date="2019-10-28T15:56:00Z">
              <w:r w:rsidRPr="007C15F5" w:rsidDel="006541AD">
                <w:delText>201</w:delText>
              </w:r>
              <w:r w:rsidR="00583F04" w:rsidDel="006541AD">
                <w:delText>8</w:delText>
              </w:r>
              <w:r w:rsidRPr="007C15F5" w:rsidDel="006541AD">
                <w:delText xml:space="preserve"> </w:delText>
              </w:r>
            </w:del>
            <w:ins w:id="33" w:author="Henrique Anatole" w:date="2019-10-28T15:56:00Z">
              <w:r w:rsidR="006541AD" w:rsidRPr="007C15F5">
                <w:t>201</w:t>
              </w:r>
              <w:r w:rsidR="006541AD">
                <w:t>9</w:t>
              </w:r>
              <w:r w:rsidR="006541AD" w:rsidRPr="007C15F5">
                <w:t xml:space="preserve"> </w:t>
              </w:r>
            </w:ins>
            <w:r w:rsidRPr="007C15F5">
              <w:t xml:space="preserve">to 30 November </w:t>
            </w:r>
            <w:del w:id="34" w:author="Henrique Anatole" w:date="2019-10-28T15:56:00Z">
              <w:r w:rsidRPr="007C15F5" w:rsidDel="006541AD">
                <w:delText>201</w:delText>
              </w:r>
              <w:r w:rsidR="00583F04" w:rsidDel="006541AD">
                <w:delText>9</w:delText>
              </w:r>
            </w:del>
            <w:ins w:id="35" w:author="Henrique Anatole" w:date="2019-10-28T15:56:00Z">
              <w:r w:rsidR="006541AD" w:rsidRPr="007C15F5">
                <w:t>20</w:t>
              </w:r>
              <w:r w:rsidR="006541AD">
                <w:t>20</w:t>
              </w:r>
            </w:ins>
            <w:r w:rsidRPr="007C15F5">
              <w:t>.</w:t>
            </w:r>
          </w:p>
        </w:tc>
      </w:tr>
      <w:tr w:rsidR="00AC365F" w:rsidRPr="007C15F5" w14:paraId="74FDE436" w14:textId="77777777" w:rsidTr="00C33EEE">
        <w:trPr>
          <w:cantSplit/>
        </w:trPr>
        <w:tc>
          <w:tcPr>
            <w:tcW w:w="1357" w:type="dxa"/>
          </w:tcPr>
          <w:p w14:paraId="7926E96B" w14:textId="77777777" w:rsidR="00AC365F" w:rsidRPr="000466EA" w:rsidRDefault="00AC365F" w:rsidP="00C33EEE">
            <w:pPr>
              <w:pStyle w:val="cmpara"/>
              <w:jc w:val="left"/>
              <w:rPr>
                <w:sz w:val="20"/>
              </w:rPr>
            </w:pPr>
            <w:r w:rsidRPr="000466EA">
              <w:rPr>
                <w:sz w:val="20"/>
              </w:rPr>
              <w:t>Fishing operations</w:t>
            </w:r>
          </w:p>
        </w:tc>
        <w:tc>
          <w:tcPr>
            <w:tcW w:w="539" w:type="dxa"/>
          </w:tcPr>
          <w:p w14:paraId="64D59B31" w14:textId="77777777" w:rsidR="00AC365F" w:rsidRPr="007C15F5" w:rsidRDefault="00AC365F" w:rsidP="00C33EEE">
            <w:pPr>
              <w:pStyle w:val="cmpara"/>
            </w:pPr>
            <w:r w:rsidRPr="007C15F5">
              <w:t>5.</w:t>
            </w:r>
          </w:p>
        </w:tc>
        <w:tc>
          <w:tcPr>
            <w:tcW w:w="7395" w:type="dxa"/>
            <w:gridSpan w:val="2"/>
          </w:tcPr>
          <w:p w14:paraId="71AF813D" w14:textId="77777777" w:rsidR="00AC365F" w:rsidRPr="007C15F5" w:rsidRDefault="00AC365F" w:rsidP="00C33EEE">
            <w:pPr>
              <w:pStyle w:val="cmpara"/>
              <w:rPr>
                <w:color w:val="000000"/>
              </w:rPr>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58.4.1 shall be carried out in accordance with the provisions of Conservation Measure 41-01, except paragraph 6.</w:t>
            </w:r>
          </w:p>
        </w:tc>
      </w:tr>
      <w:tr w:rsidR="00AC365F" w:rsidRPr="007C15F5" w14:paraId="4AD79E88" w14:textId="77777777" w:rsidTr="00C33EEE">
        <w:trPr>
          <w:cantSplit/>
        </w:trPr>
        <w:tc>
          <w:tcPr>
            <w:tcW w:w="1357" w:type="dxa"/>
          </w:tcPr>
          <w:p w14:paraId="4B28F0EA" w14:textId="77777777" w:rsidR="00AC365F" w:rsidRPr="000466EA" w:rsidRDefault="00AC365F" w:rsidP="00C33EEE">
            <w:pPr>
              <w:pStyle w:val="cmpara"/>
              <w:jc w:val="left"/>
              <w:rPr>
                <w:sz w:val="20"/>
              </w:rPr>
            </w:pPr>
            <w:r w:rsidRPr="000466EA">
              <w:rPr>
                <w:sz w:val="20"/>
              </w:rPr>
              <w:t>By-catch</w:t>
            </w:r>
          </w:p>
        </w:tc>
        <w:tc>
          <w:tcPr>
            <w:tcW w:w="539" w:type="dxa"/>
          </w:tcPr>
          <w:p w14:paraId="7CAF203D" w14:textId="77777777" w:rsidR="00AC365F" w:rsidRPr="007C15F5" w:rsidRDefault="00AC365F" w:rsidP="00C33EEE">
            <w:pPr>
              <w:pStyle w:val="cmpara"/>
            </w:pPr>
            <w:r w:rsidRPr="007C15F5">
              <w:t>6.</w:t>
            </w:r>
          </w:p>
        </w:tc>
        <w:tc>
          <w:tcPr>
            <w:tcW w:w="7395" w:type="dxa"/>
            <w:gridSpan w:val="2"/>
          </w:tcPr>
          <w:p w14:paraId="6574BF31" w14:textId="77777777" w:rsidR="00AC365F" w:rsidRPr="007C15F5" w:rsidRDefault="00AC365F" w:rsidP="00C33EEE">
            <w:pPr>
              <w:pStyle w:val="cmpara"/>
            </w:pPr>
            <w:r w:rsidRPr="007C15F5">
              <w:t xml:space="preserve">The by-catch in this fishery shall be regulated as set out in Conservation Measure 33-03. </w:t>
            </w:r>
          </w:p>
        </w:tc>
      </w:tr>
      <w:tr w:rsidR="00AC365F" w:rsidRPr="007C15F5" w14:paraId="2891B14C" w14:textId="77777777" w:rsidTr="00C33EEE">
        <w:trPr>
          <w:cantSplit/>
        </w:trPr>
        <w:tc>
          <w:tcPr>
            <w:tcW w:w="1357" w:type="dxa"/>
          </w:tcPr>
          <w:p w14:paraId="4CE9982E" w14:textId="77777777" w:rsidR="00AC365F" w:rsidRPr="000466EA" w:rsidRDefault="00AC365F" w:rsidP="00C33EEE">
            <w:pPr>
              <w:pStyle w:val="cmpara"/>
              <w:jc w:val="left"/>
              <w:rPr>
                <w:sz w:val="20"/>
              </w:rPr>
            </w:pPr>
            <w:r w:rsidRPr="000466EA">
              <w:rPr>
                <w:sz w:val="20"/>
              </w:rPr>
              <w:t>Mitigation</w:t>
            </w:r>
          </w:p>
        </w:tc>
        <w:tc>
          <w:tcPr>
            <w:tcW w:w="539" w:type="dxa"/>
          </w:tcPr>
          <w:p w14:paraId="387FEF35" w14:textId="77777777" w:rsidR="00AC365F" w:rsidRPr="007C15F5" w:rsidRDefault="00AC365F" w:rsidP="00C33EEE">
            <w:pPr>
              <w:pStyle w:val="cmpara"/>
            </w:pPr>
            <w:r w:rsidRPr="007C15F5">
              <w:t>7.</w:t>
            </w:r>
          </w:p>
        </w:tc>
        <w:tc>
          <w:tcPr>
            <w:tcW w:w="7395" w:type="dxa"/>
            <w:gridSpan w:val="2"/>
          </w:tcPr>
          <w:p w14:paraId="1F089D92" w14:textId="77777777" w:rsidR="00AC365F" w:rsidRPr="007C15F5" w:rsidRDefault="00AC365F" w:rsidP="00C33EEE">
            <w:pPr>
              <w:pStyle w:val="cmpara"/>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58.4.1 shall be carried out in accordance with the provisions of Conservation Measure 25-02. </w:t>
            </w:r>
          </w:p>
        </w:tc>
      </w:tr>
      <w:tr w:rsidR="00AC365F" w:rsidRPr="007C15F5" w14:paraId="7DF6FCBF" w14:textId="77777777" w:rsidTr="00C33EEE">
        <w:trPr>
          <w:cantSplit/>
        </w:trPr>
        <w:tc>
          <w:tcPr>
            <w:tcW w:w="1357" w:type="dxa"/>
          </w:tcPr>
          <w:p w14:paraId="784B807B" w14:textId="77777777" w:rsidR="00AC365F" w:rsidRPr="007C15F5" w:rsidRDefault="00AC365F" w:rsidP="00C33EEE">
            <w:pPr>
              <w:pStyle w:val="cmpara"/>
              <w:jc w:val="left"/>
            </w:pPr>
          </w:p>
        </w:tc>
        <w:tc>
          <w:tcPr>
            <w:tcW w:w="539" w:type="dxa"/>
          </w:tcPr>
          <w:p w14:paraId="038CE0A7" w14:textId="77777777" w:rsidR="00AC365F" w:rsidRPr="007C15F5" w:rsidRDefault="00AC365F" w:rsidP="00C33EEE">
            <w:pPr>
              <w:pStyle w:val="cmpara"/>
            </w:pPr>
            <w:r w:rsidRPr="007C15F5">
              <w:t>8.</w:t>
            </w:r>
          </w:p>
        </w:tc>
        <w:tc>
          <w:tcPr>
            <w:tcW w:w="7395" w:type="dxa"/>
            <w:gridSpan w:val="2"/>
          </w:tcPr>
          <w:p w14:paraId="4E9324C8" w14:textId="77777777" w:rsidR="00AC365F" w:rsidRPr="007C15F5" w:rsidRDefault="00AC365F" w:rsidP="00184D96">
            <w:pPr>
              <w:pStyle w:val="cmpara"/>
              <w:rPr>
                <w:color w:val="000000"/>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 xml:space="preserve">. </w:t>
            </w:r>
          </w:p>
        </w:tc>
      </w:tr>
      <w:tr w:rsidR="00AC365F" w:rsidRPr="007C15F5" w14:paraId="63E3DBDD" w14:textId="77777777" w:rsidTr="00C33EEE">
        <w:trPr>
          <w:cantSplit/>
        </w:trPr>
        <w:tc>
          <w:tcPr>
            <w:tcW w:w="1357" w:type="dxa"/>
          </w:tcPr>
          <w:p w14:paraId="074B2167" w14:textId="77777777" w:rsidR="00AC365F" w:rsidRPr="000466EA" w:rsidRDefault="00AC365F" w:rsidP="00C33EEE">
            <w:pPr>
              <w:pStyle w:val="cmpara"/>
              <w:jc w:val="left"/>
              <w:rPr>
                <w:sz w:val="20"/>
              </w:rPr>
            </w:pPr>
            <w:r w:rsidRPr="000466EA">
              <w:rPr>
                <w:sz w:val="20"/>
              </w:rPr>
              <w:t>Observers</w:t>
            </w:r>
          </w:p>
        </w:tc>
        <w:tc>
          <w:tcPr>
            <w:tcW w:w="539" w:type="dxa"/>
          </w:tcPr>
          <w:p w14:paraId="684D2330" w14:textId="77777777" w:rsidR="00AC365F" w:rsidRPr="007C15F5" w:rsidRDefault="00AC365F" w:rsidP="00C33EEE">
            <w:pPr>
              <w:pStyle w:val="cmpara"/>
            </w:pPr>
            <w:r w:rsidRPr="007C15F5">
              <w:t>9.</w:t>
            </w:r>
          </w:p>
        </w:tc>
        <w:tc>
          <w:tcPr>
            <w:tcW w:w="7395" w:type="dxa"/>
            <w:gridSpan w:val="2"/>
          </w:tcPr>
          <w:p w14:paraId="724BE02C" w14:textId="77777777" w:rsidR="00AC365F" w:rsidRPr="007C15F5" w:rsidRDefault="00AC365F" w:rsidP="00184D96">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AC365F" w:rsidRPr="007C15F5" w14:paraId="3E1B8C9C" w14:textId="77777777" w:rsidTr="00C33EEE">
        <w:trPr>
          <w:cantSplit/>
        </w:trPr>
        <w:tc>
          <w:tcPr>
            <w:tcW w:w="1357" w:type="dxa"/>
          </w:tcPr>
          <w:p w14:paraId="37768C12" w14:textId="77777777" w:rsidR="00AC365F" w:rsidRPr="000466EA" w:rsidRDefault="00AC365F" w:rsidP="00C33EEE">
            <w:pPr>
              <w:pStyle w:val="cmpara"/>
              <w:jc w:val="left"/>
              <w:rPr>
                <w:sz w:val="20"/>
              </w:rPr>
            </w:pPr>
            <w:r w:rsidRPr="000466EA">
              <w:rPr>
                <w:sz w:val="20"/>
              </w:rPr>
              <w:t>Research</w:t>
            </w:r>
          </w:p>
        </w:tc>
        <w:tc>
          <w:tcPr>
            <w:tcW w:w="539" w:type="dxa"/>
          </w:tcPr>
          <w:p w14:paraId="59E85FC3" w14:textId="77777777" w:rsidR="00AC365F" w:rsidRPr="007C15F5" w:rsidRDefault="00AC365F" w:rsidP="00C33EEE">
            <w:pPr>
              <w:pStyle w:val="cmpara"/>
            </w:pPr>
            <w:r w:rsidRPr="007C15F5">
              <w:t>10.</w:t>
            </w:r>
          </w:p>
        </w:tc>
        <w:tc>
          <w:tcPr>
            <w:tcW w:w="7395" w:type="dxa"/>
            <w:gridSpan w:val="2"/>
          </w:tcPr>
          <w:p w14:paraId="42AE91C8" w14:textId="77777777" w:rsidR="00AC365F" w:rsidRPr="007C15F5" w:rsidRDefault="00AC365F" w:rsidP="00184D96">
            <w:pPr>
              <w:pStyle w:val="cmpara"/>
              <w:rPr>
                <w:sz w:val="20"/>
              </w:rPr>
            </w:pPr>
            <w:r w:rsidRPr="007C15F5">
              <w:t>Each vessel participating in this exploratory fishery shall conduct fishery</w:t>
            </w:r>
            <w:r w:rsidRPr="007C15F5">
              <w:noBreakHyphen/>
              <w:t>based research in accordance with the Research Plan and Tagging Program described in Conservation Measure 41-01, Annex 41-01/B and Annex 41-01/C respectively.</w:t>
            </w:r>
          </w:p>
        </w:tc>
      </w:tr>
      <w:tr w:rsidR="00AC365F" w:rsidRPr="007C15F5" w14:paraId="0466B7F6" w14:textId="77777777" w:rsidTr="00C33EEE">
        <w:trPr>
          <w:cantSplit/>
        </w:trPr>
        <w:tc>
          <w:tcPr>
            <w:tcW w:w="1357" w:type="dxa"/>
          </w:tcPr>
          <w:p w14:paraId="41EE062D" w14:textId="77777777" w:rsidR="00AC365F" w:rsidRPr="000466EA" w:rsidRDefault="00AC365F" w:rsidP="00C33EEE">
            <w:pPr>
              <w:pStyle w:val="cmpara"/>
              <w:jc w:val="left"/>
              <w:rPr>
                <w:sz w:val="20"/>
              </w:rPr>
            </w:pPr>
          </w:p>
        </w:tc>
        <w:tc>
          <w:tcPr>
            <w:tcW w:w="539" w:type="dxa"/>
          </w:tcPr>
          <w:p w14:paraId="636FCD74" w14:textId="77777777" w:rsidR="00AC365F" w:rsidRPr="007C15F5" w:rsidRDefault="00AC365F" w:rsidP="00C33EEE">
            <w:pPr>
              <w:pStyle w:val="cmpara"/>
            </w:pPr>
            <w:r w:rsidRPr="007C15F5">
              <w:t>11.</w:t>
            </w:r>
          </w:p>
        </w:tc>
        <w:tc>
          <w:tcPr>
            <w:tcW w:w="7395" w:type="dxa"/>
            <w:gridSpan w:val="2"/>
          </w:tcPr>
          <w:p w14:paraId="5329C490" w14:textId="77777777" w:rsidR="00AC365F" w:rsidRPr="007C15F5" w:rsidRDefault="00AC365F" w:rsidP="00184D96">
            <w:pPr>
              <w:pStyle w:val="cmpara"/>
            </w:pPr>
            <w:r w:rsidRPr="007C15F5">
              <w:t xml:space="preserve">Toothfish shall be tagged at a rate of at least five fish per tonne green weight caught. </w:t>
            </w:r>
          </w:p>
        </w:tc>
      </w:tr>
      <w:tr w:rsidR="00AC365F" w:rsidRPr="007C15F5" w14:paraId="0C9131EB" w14:textId="77777777" w:rsidTr="00C33EEE">
        <w:trPr>
          <w:cantSplit/>
        </w:trPr>
        <w:tc>
          <w:tcPr>
            <w:tcW w:w="1357" w:type="dxa"/>
          </w:tcPr>
          <w:p w14:paraId="73ABFE34" w14:textId="77777777" w:rsidR="00AC365F" w:rsidRPr="000466EA" w:rsidRDefault="00AC365F" w:rsidP="00C33EEE">
            <w:pPr>
              <w:pStyle w:val="cmpara"/>
              <w:jc w:val="left"/>
              <w:rPr>
                <w:sz w:val="20"/>
              </w:rPr>
            </w:pPr>
            <w:r w:rsidRPr="000466EA">
              <w:rPr>
                <w:sz w:val="20"/>
              </w:rPr>
              <w:t>Data: catch/effort</w:t>
            </w:r>
          </w:p>
        </w:tc>
        <w:tc>
          <w:tcPr>
            <w:tcW w:w="539" w:type="dxa"/>
          </w:tcPr>
          <w:p w14:paraId="284406AE" w14:textId="77777777" w:rsidR="00AC365F" w:rsidRPr="007C15F5" w:rsidRDefault="00AC365F" w:rsidP="00C33EEE">
            <w:pPr>
              <w:pStyle w:val="cmpara"/>
            </w:pPr>
            <w:r w:rsidRPr="007C15F5">
              <w:t>12.</w:t>
            </w:r>
          </w:p>
        </w:tc>
        <w:tc>
          <w:tcPr>
            <w:tcW w:w="7395" w:type="dxa"/>
            <w:gridSpan w:val="2"/>
          </w:tcPr>
          <w:p w14:paraId="54C1095E" w14:textId="3CF03FA0" w:rsidR="00AC365F" w:rsidRPr="007C15F5" w:rsidRDefault="00AC365F" w:rsidP="00184D96">
            <w:pPr>
              <w:pStyle w:val="cmpara"/>
              <w:rPr>
                <w:caps/>
              </w:rPr>
            </w:pPr>
            <w:r w:rsidRPr="007C15F5">
              <w:t xml:space="preserve">For the purpose of implementing this conservation measure in the </w:t>
            </w:r>
            <w:del w:id="36" w:author="Henrique Anatole" w:date="2019-10-28T15:56:00Z">
              <w:r w:rsidRPr="007C15F5" w:rsidDel="006541AD">
                <w:delText>201</w:delText>
              </w:r>
              <w:r w:rsidR="00583F04" w:rsidDel="006541AD">
                <w:delText>8</w:delText>
              </w:r>
              <w:r w:rsidRPr="007C15F5" w:rsidDel="006541AD">
                <w:delText>/1</w:delText>
              </w:r>
              <w:r w:rsidR="00583F04" w:rsidDel="006541AD">
                <w:delText>9</w:delText>
              </w:r>
            </w:del>
            <w:ins w:id="37" w:author="Henrique Anatole" w:date="2019-10-28T15:56:00Z">
              <w:r w:rsidR="006541AD">
                <w:t>2019/20</w:t>
              </w:r>
            </w:ins>
            <w:r w:rsidRPr="007C15F5">
              <w:t xml:space="preserve"> season, the following shall apply: </w:t>
            </w:r>
          </w:p>
        </w:tc>
      </w:tr>
      <w:tr w:rsidR="00AC365F" w:rsidRPr="007C15F5" w14:paraId="158FDE1F" w14:textId="77777777" w:rsidTr="00C33EEE">
        <w:trPr>
          <w:cantSplit/>
        </w:trPr>
        <w:tc>
          <w:tcPr>
            <w:tcW w:w="1357" w:type="dxa"/>
          </w:tcPr>
          <w:p w14:paraId="3934C4E3" w14:textId="77777777" w:rsidR="00AC365F" w:rsidRPr="000466EA" w:rsidRDefault="00AC365F" w:rsidP="00C33EEE">
            <w:pPr>
              <w:rPr>
                <w:sz w:val="20"/>
              </w:rPr>
            </w:pPr>
          </w:p>
        </w:tc>
        <w:tc>
          <w:tcPr>
            <w:tcW w:w="539" w:type="dxa"/>
          </w:tcPr>
          <w:p w14:paraId="3871FB01" w14:textId="77777777" w:rsidR="00AC365F" w:rsidRPr="007C15F5" w:rsidRDefault="00AC365F" w:rsidP="00C33EEE"/>
        </w:tc>
        <w:tc>
          <w:tcPr>
            <w:tcW w:w="7395" w:type="dxa"/>
            <w:gridSpan w:val="2"/>
          </w:tcPr>
          <w:p w14:paraId="07B7143B" w14:textId="77777777" w:rsidR="00AC365F" w:rsidRPr="007C15F5" w:rsidRDefault="00AC365F" w:rsidP="00184D96">
            <w:pPr>
              <w:pStyle w:val="cmsubpara"/>
              <w:ind w:left="567"/>
            </w:pPr>
            <w:r w:rsidRPr="007C15F5">
              <w:t>(i)</w:t>
            </w:r>
            <w:r w:rsidRPr="007C15F5">
              <w:tab/>
              <w:t xml:space="preserve">the Daily Catch and Effort Reporting System set out in Conservation Measure 23-07; </w:t>
            </w:r>
          </w:p>
        </w:tc>
      </w:tr>
      <w:tr w:rsidR="00AC365F" w:rsidRPr="007C15F5" w14:paraId="0226C1D5" w14:textId="77777777" w:rsidTr="00C33EEE">
        <w:trPr>
          <w:cantSplit/>
        </w:trPr>
        <w:tc>
          <w:tcPr>
            <w:tcW w:w="1357" w:type="dxa"/>
          </w:tcPr>
          <w:p w14:paraId="4B491810" w14:textId="77777777" w:rsidR="00AC365F" w:rsidRPr="000466EA" w:rsidRDefault="00AC365F" w:rsidP="00C33EEE">
            <w:pPr>
              <w:rPr>
                <w:sz w:val="20"/>
              </w:rPr>
            </w:pPr>
          </w:p>
        </w:tc>
        <w:tc>
          <w:tcPr>
            <w:tcW w:w="539" w:type="dxa"/>
          </w:tcPr>
          <w:p w14:paraId="4E2CFE9F" w14:textId="77777777" w:rsidR="00AC365F" w:rsidRPr="007C15F5" w:rsidRDefault="00AC365F" w:rsidP="00C33EEE"/>
        </w:tc>
        <w:tc>
          <w:tcPr>
            <w:tcW w:w="7395" w:type="dxa"/>
            <w:gridSpan w:val="2"/>
          </w:tcPr>
          <w:p w14:paraId="2F30E750" w14:textId="77777777" w:rsidR="00AC365F" w:rsidRPr="007C15F5" w:rsidRDefault="00AC365F" w:rsidP="00184D96">
            <w:pPr>
              <w:pStyle w:val="cmsubpara"/>
              <w:ind w:left="567"/>
            </w:pPr>
            <w:r w:rsidRPr="007C15F5">
              <w:t>(ii)</w:t>
            </w:r>
            <w:r w:rsidRPr="007C15F5">
              <w:tab/>
              <w:t>the Monthly Fine-scale Catch and Effort Reporting System set out in Conservation Measure 23-04. Fine-scale data shall be submitted on a haul-by-haul basis;</w:t>
            </w:r>
          </w:p>
        </w:tc>
      </w:tr>
      <w:tr w:rsidR="00AC365F" w:rsidRPr="007C15F5" w14:paraId="4F2E2E37" w14:textId="77777777" w:rsidTr="00C33EEE">
        <w:trPr>
          <w:cantSplit/>
        </w:trPr>
        <w:tc>
          <w:tcPr>
            <w:tcW w:w="1357" w:type="dxa"/>
          </w:tcPr>
          <w:p w14:paraId="23E6ACB9" w14:textId="77777777" w:rsidR="00AC365F" w:rsidRPr="000466EA" w:rsidRDefault="00AC365F" w:rsidP="00C33EEE">
            <w:pPr>
              <w:pStyle w:val="cmpara"/>
              <w:spacing w:after="120"/>
              <w:jc w:val="left"/>
              <w:rPr>
                <w:sz w:val="20"/>
              </w:rPr>
            </w:pPr>
          </w:p>
        </w:tc>
        <w:tc>
          <w:tcPr>
            <w:tcW w:w="539" w:type="dxa"/>
          </w:tcPr>
          <w:p w14:paraId="637CEC5B" w14:textId="77777777" w:rsidR="00AC365F" w:rsidRPr="007C15F5" w:rsidDel="002F2286" w:rsidRDefault="00AC365F" w:rsidP="00C33EEE">
            <w:pPr>
              <w:pStyle w:val="cmpara"/>
              <w:spacing w:after="120"/>
            </w:pPr>
          </w:p>
        </w:tc>
        <w:tc>
          <w:tcPr>
            <w:tcW w:w="7395" w:type="dxa"/>
            <w:gridSpan w:val="2"/>
          </w:tcPr>
          <w:p w14:paraId="4A8443E9" w14:textId="65030CA7" w:rsidR="00AC365F" w:rsidRPr="007C15F5" w:rsidRDefault="00AC365F" w:rsidP="00184D96">
            <w:pPr>
              <w:pStyle w:val="cmsubpara"/>
              <w:ind w:left="567"/>
            </w:pPr>
            <w:r w:rsidRPr="007C15F5">
              <w:t>(iii)</w:t>
            </w:r>
            <w:r w:rsidRPr="007C15F5">
              <w:tab/>
              <w:t>fishing vessels undertaking research in accordance with Conservation Measure 24-01 shall report data in accordance with the requirements</w:t>
            </w:r>
            <w:r w:rsidR="00557DAF">
              <w:t> </w:t>
            </w:r>
            <w:r w:rsidRPr="007C15F5">
              <w:t>(i) to (ii) above.</w:t>
            </w:r>
          </w:p>
        </w:tc>
      </w:tr>
      <w:tr w:rsidR="00AC365F" w:rsidRPr="007C15F5" w14:paraId="1899F52F" w14:textId="77777777" w:rsidTr="00C33EEE">
        <w:trPr>
          <w:cantSplit/>
        </w:trPr>
        <w:tc>
          <w:tcPr>
            <w:tcW w:w="1357" w:type="dxa"/>
          </w:tcPr>
          <w:p w14:paraId="39AFD563" w14:textId="77777777" w:rsidR="00AC365F" w:rsidRPr="000466EA" w:rsidRDefault="00AC365F" w:rsidP="00C33EEE">
            <w:pPr>
              <w:pStyle w:val="cmpara"/>
              <w:jc w:val="left"/>
              <w:rPr>
                <w:sz w:val="20"/>
              </w:rPr>
            </w:pPr>
          </w:p>
        </w:tc>
        <w:tc>
          <w:tcPr>
            <w:tcW w:w="539" w:type="dxa"/>
          </w:tcPr>
          <w:p w14:paraId="299A15E7" w14:textId="77777777" w:rsidR="00AC365F" w:rsidRPr="007C15F5" w:rsidRDefault="00AC365F" w:rsidP="00C33EEE">
            <w:pPr>
              <w:pStyle w:val="cmpara"/>
            </w:pPr>
            <w:r w:rsidRPr="007C15F5">
              <w:t>13.</w:t>
            </w:r>
          </w:p>
        </w:tc>
        <w:tc>
          <w:tcPr>
            <w:tcW w:w="7395" w:type="dxa"/>
            <w:gridSpan w:val="2"/>
          </w:tcPr>
          <w:p w14:paraId="1746F7B7" w14:textId="77777777" w:rsidR="00AC365F" w:rsidRPr="007C15F5" w:rsidRDefault="00AC365F" w:rsidP="00184D96">
            <w:pPr>
              <w:pStyle w:val="cmpara"/>
            </w:pPr>
            <w:r w:rsidRPr="007C15F5">
              <w:t xml:space="preserve">For the purpose of Conservation Measures 23-07 and 23-04, the target species is </w:t>
            </w:r>
            <w:r w:rsidRPr="007C15F5">
              <w:rPr>
                <w:i/>
                <w:iCs/>
              </w:rPr>
              <w:t>Dissostichus</w:t>
            </w:r>
            <w:r w:rsidRPr="007C15F5">
              <w:t xml:space="preserve"> </w:t>
            </w:r>
            <w:r w:rsidRPr="003024CB">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t>) and ‘by</w:t>
            </w:r>
            <w:r w:rsidRPr="007C15F5">
              <w:noBreakHyphen/>
              <w:t xml:space="preserve">catch </w:t>
            </w:r>
            <w:proofErr w:type="gramStart"/>
            <w:r w:rsidRPr="007C15F5">
              <w:t>species’</w:t>
            </w:r>
            <w:proofErr w:type="gramEnd"/>
            <w:r w:rsidRPr="007C15F5">
              <w:t xml:space="preserve"> are defined as any species other than </w:t>
            </w:r>
            <w:r w:rsidRPr="007C15F5">
              <w:rPr>
                <w:i/>
                <w:iCs/>
              </w:rPr>
              <w:t>Dissostichus</w:t>
            </w:r>
            <w:r w:rsidRPr="007C15F5">
              <w:t xml:space="preserve"> spp.</w:t>
            </w:r>
          </w:p>
        </w:tc>
      </w:tr>
      <w:tr w:rsidR="00AC365F" w:rsidRPr="007C15F5" w14:paraId="7E0F16DD" w14:textId="77777777" w:rsidTr="00C33EEE">
        <w:trPr>
          <w:cantSplit/>
        </w:trPr>
        <w:tc>
          <w:tcPr>
            <w:tcW w:w="1357" w:type="dxa"/>
          </w:tcPr>
          <w:p w14:paraId="655FCD69" w14:textId="77777777" w:rsidR="00AC365F" w:rsidRPr="000466EA" w:rsidRDefault="00AC365F" w:rsidP="00C33EEE">
            <w:pPr>
              <w:pStyle w:val="cmpara"/>
              <w:spacing w:after="120"/>
              <w:jc w:val="left"/>
              <w:rPr>
                <w:sz w:val="20"/>
              </w:rPr>
            </w:pPr>
            <w:r w:rsidRPr="000466EA">
              <w:rPr>
                <w:sz w:val="20"/>
              </w:rPr>
              <w:t>Data: biological</w:t>
            </w:r>
          </w:p>
        </w:tc>
        <w:tc>
          <w:tcPr>
            <w:tcW w:w="539" w:type="dxa"/>
          </w:tcPr>
          <w:p w14:paraId="27581DF9" w14:textId="77777777" w:rsidR="00AC365F" w:rsidRPr="007C15F5" w:rsidRDefault="00AC365F" w:rsidP="00C33EEE">
            <w:pPr>
              <w:pStyle w:val="cmpara"/>
              <w:spacing w:after="120"/>
            </w:pPr>
            <w:r w:rsidRPr="007C15F5">
              <w:t>14.</w:t>
            </w:r>
          </w:p>
        </w:tc>
        <w:tc>
          <w:tcPr>
            <w:tcW w:w="7395" w:type="dxa"/>
            <w:gridSpan w:val="2"/>
          </w:tcPr>
          <w:p w14:paraId="7A82915A" w14:textId="75E31EA0" w:rsidR="00AC365F" w:rsidRPr="007C15F5" w:rsidRDefault="00AC365F" w:rsidP="00184D96">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AC365F" w:rsidRPr="007C15F5" w14:paraId="05DC9A81" w14:textId="77777777" w:rsidTr="00C33EEE">
        <w:trPr>
          <w:cantSplit/>
        </w:trPr>
        <w:tc>
          <w:tcPr>
            <w:tcW w:w="1357" w:type="dxa"/>
          </w:tcPr>
          <w:p w14:paraId="23ED0F27" w14:textId="77777777" w:rsidR="00AC365F" w:rsidRPr="000466EA" w:rsidRDefault="00AC365F" w:rsidP="00C33EEE">
            <w:pPr>
              <w:pStyle w:val="cmpara"/>
              <w:keepNext/>
              <w:spacing w:after="0"/>
              <w:jc w:val="left"/>
              <w:rPr>
                <w:sz w:val="20"/>
              </w:rPr>
            </w:pPr>
            <w:r w:rsidRPr="000466EA">
              <w:rPr>
                <w:sz w:val="20"/>
              </w:rPr>
              <w:t>Environ-mental protection</w:t>
            </w:r>
          </w:p>
        </w:tc>
        <w:tc>
          <w:tcPr>
            <w:tcW w:w="539" w:type="dxa"/>
          </w:tcPr>
          <w:p w14:paraId="586B102D" w14:textId="77777777" w:rsidR="00AC365F" w:rsidRPr="007C15F5" w:rsidRDefault="00AC365F" w:rsidP="00C33EEE">
            <w:pPr>
              <w:pStyle w:val="cmpara"/>
              <w:keepNext/>
            </w:pPr>
            <w:r w:rsidRPr="007C15F5">
              <w:t>15.</w:t>
            </w:r>
          </w:p>
          <w:p w14:paraId="1E58735A" w14:textId="77777777" w:rsidR="00AC365F" w:rsidRPr="007C15F5" w:rsidRDefault="00AC365F" w:rsidP="00C33EEE">
            <w:pPr>
              <w:pStyle w:val="cmpara"/>
              <w:keepNext/>
            </w:pPr>
            <w:r w:rsidRPr="007C15F5">
              <w:t>16.</w:t>
            </w:r>
          </w:p>
          <w:p w14:paraId="424E17D7" w14:textId="77777777" w:rsidR="00AC365F" w:rsidRPr="007C15F5" w:rsidRDefault="00AC365F" w:rsidP="00C33EEE">
            <w:pPr>
              <w:pStyle w:val="cmpara"/>
              <w:keepNext/>
              <w:spacing w:after="120"/>
            </w:pPr>
            <w:r w:rsidRPr="007C15F5">
              <w:t>17.</w:t>
            </w:r>
          </w:p>
        </w:tc>
        <w:tc>
          <w:tcPr>
            <w:tcW w:w="7395" w:type="dxa"/>
            <w:gridSpan w:val="2"/>
          </w:tcPr>
          <w:p w14:paraId="48F56C45" w14:textId="77777777" w:rsidR="00AC365F" w:rsidRPr="007C15F5" w:rsidRDefault="00AC365F" w:rsidP="00184D96">
            <w:pPr>
              <w:pStyle w:val="cmpara"/>
              <w:keepNext/>
              <w:rPr>
                <w:szCs w:val="24"/>
              </w:rPr>
            </w:pPr>
            <w:r w:rsidRPr="007C15F5">
              <w:rPr>
                <w:szCs w:val="24"/>
              </w:rPr>
              <w:t>Conservation Measure 26</w:t>
            </w:r>
            <w:r w:rsidRPr="007C15F5">
              <w:rPr>
                <w:szCs w:val="24"/>
              </w:rPr>
              <w:noBreakHyphen/>
              <w:t>01 applies.</w:t>
            </w:r>
          </w:p>
          <w:p w14:paraId="0A4772C1" w14:textId="77777777" w:rsidR="00AC365F" w:rsidRPr="007C15F5" w:rsidRDefault="00AC365F" w:rsidP="00184D96">
            <w:pPr>
              <w:pStyle w:val="cmpara"/>
              <w:keepNext/>
              <w:rPr>
                <w:color w:val="000000"/>
              </w:rPr>
            </w:pPr>
            <w:r w:rsidRPr="007C15F5">
              <w:rPr>
                <w:color w:val="000000"/>
              </w:rPr>
              <w:t>There shall be no offal</w:t>
            </w:r>
            <w:r w:rsidRPr="007C15F5">
              <w:rPr>
                <w:color w:val="000000"/>
                <w:vertAlign w:val="superscript"/>
              </w:rPr>
              <w:t>3</w:t>
            </w:r>
            <w:r w:rsidRPr="007C15F5">
              <w:rPr>
                <w:color w:val="000000"/>
              </w:rPr>
              <w:t xml:space="preserve"> discharge in this fishery.</w:t>
            </w:r>
          </w:p>
          <w:p w14:paraId="720A07DD" w14:textId="77777777" w:rsidR="00AC365F" w:rsidRPr="007C15F5" w:rsidRDefault="00AC365F" w:rsidP="00184D96">
            <w:pPr>
              <w:pStyle w:val="cmpara"/>
              <w:keepNext/>
              <w:rPr>
                <w:szCs w:val="24"/>
              </w:rPr>
            </w:pPr>
            <w:r w:rsidRPr="007C15F5">
              <w:rPr>
                <w:szCs w:val="24"/>
              </w:rPr>
              <w:t>Conservation Measures 22</w:t>
            </w:r>
            <w:r w:rsidRPr="007C15F5">
              <w:rPr>
                <w:szCs w:val="24"/>
              </w:rPr>
              <w:noBreakHyphen/>
              <w:t>06, 22-07, 22-08 and 22-09 apply.</w:t>
            </w:r>
          </w:p>
        </w:tc>
      </w:tr>
      <w:tr w:rsidR="00AC365F" w:rsidRPr="007C15F5" w14:paraId="58CEE9DF" w14:textId="77777777" w:rsidTr="00C33EEE">
        <w:tc>
          <w:tcPr>
            <w:tcW w:w="1357" w:type="dxa"/>
          </w:tcPr>
          <w:p w14:paraId="7B200C05" w14:textId="77777777" w:rsidR="00AC365F" w:rsidRPr="007C15F5" w:rsidRDefault="00AC365F" w:rsidP="00C33EEE">
            <w:pPr>
              <w:pStyle w:val="cmpara"/>
              <w:jc w:val="left"/>
            </w:pPr>
          </w:p>
        </w:tc>
        <w:tc>
          <w:tcPr>
            <w:tcW w:w="539" w:type="dxa"/>
          </w:tcPr>
          <w:p w14:paraId="177A0EC2" w14:textId="77777777" w:rsidR="00AC365F" w:rsidRPr="007C15F5" w:rsidRDefault="00AC365F" w:rsidP="00C33EEE">
            <w:pPr>
              <w:pStyle w:val="cmpara"/>
            </w:pPr>
          </w:p>
        </w:tc>
        <w:tc>
          <w:tcPr>
            <w:tcW w:w="7395" w:type="dxa"/>
            <w:gridSpan w:val="2"/>
          </w:tcPr>
          <w:p w14:paraId="4094F487" w14:textId="77777777" w:rsidR="00184D96" w:rsidRPr="007C15F5" w:rsidRDefault="00AC365F" w:rsidP="00184D96">
            <w:pPr>
              <w:pStyle w:val="cmfootnote"/>
              <w:spacing w:after="0"/>
              <w:ind w:left="278" w:hanging="278"/>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2D75C6E5" w14:textId="77777777" w:rsidR="00AC365F" w:rsidRPr="007C15F5" w:rsidRDefault="00AC365F" w:rsidP="00C33EEE">
            <w:pPr>
              <w:pStyle w:val="cmfootnote"/>
              <w:spacing w:after="0"/>
              <w:ind w:left="278" w:hanging="278"/>
            </w:pPr>
            <w:r w:rsidRPr="007C15F5">
              <w:rPr>
                <w:vertAlign w:val="superscript"/>
              </w:rPr>
              <w:lastRenderedPageBreak/>
              <w:t>2</w:t>
            </w:r>
            <w:r w:rsidRPr="007C15F5">
              <w:tab/>
              <w:t>Wherever possible, when night setting, setting of lines should be completed at least three hours before sunrise (to reduce loss of bait to/catches of white-chinned petrels).</w:t>
            </w:r>
          </w:p>
          <w:p w14:paraId="1A5C0F98" w14:textId="77777777" w:rsidR="00AC365F" w:rsidRPr="007C15F5" w:rsidRDefault="00AC365F" w:rsidP="00C33EEE">
            <w:pPr>
              <w:pStyle w:val="cmfootnote"/>
              <w:spacing w:after="480"/>
              <w:ind w:left="278" w:hanging="278"/>
            </w:pPr>
            <w:r w:rsidRPr="007C15F5">
              <w:rPr>
                <w:vertAlign w:val="superscript"/>
              </w:rPr>
              <w:t>3</w:t>
            </w:r>
            <w:r w:rsidRPr="007C15F5">
              <w:tab/>
              <w:t>‘Offal’ is defined as bait and by-products from the processing of fish and other organisms, including parts or sections of fish or organisms which are by-products of processing.</w:t>
            </w:r>
          </w:p>
        </w:tc>
      </w:tr>
    </w:tbl>
    <w:p w14:paraId="14EEFDEF" w14:textId="3AC0B7DB" w:rsidR="00AC365F" w:rsidRPr="007C15F5" w:rsidRDefault="00981DEF" w:rsidP="00AC365F">
      <w:pPr>
        <w:pStyle w:val="cmannexno"/>
        <w:spacing w:after="200"/>
      </w:pPr>
      <w:bookmarkStart w:id="38" w:name="_Toc435711231"/>
      <w:r w:rsidRPr="007C15F5">
        <w:rPr>
          <w:caps w:val="0"/>
        </w:rPr>
        <w:lastRenderedPageBreak/>
        <w:t xml:space="preserve">Annex </w:t>
      </w:r>
      <w:r w:rsidR="00AC365F" w:rsidRPr="007C15F5">
        <w:t>41-11/A</w:t>
      </w:r>
      <w:bookmarkEnd w:id="38"/>
    </w:p>
    <w:p w14:paraId="2F907F36" w14:textId="346656B1" w:rsidR="00AC365F" w:rsidRPr="007C15F5" w:rsidRDefault="00981DEF" w:rsidP="00AC365F">
      <w:pPr>
        <w:pStyle w:val="cmannextitle"/>
        <w:spacing w:after="400"/>
      </w:pPr>
      <w:r w:rsidRPr="007C15F5">
        <w:rPr>
          <w:caps w:val="0"/>
        </w:rPr>
        <w:t xml:space="preserve">Research </w:t>
      </w:r>
      <w:r w:rsidR="00150452" w:rsidRPr="007C15F5">
        <w:rPr>
          <w:caps w:val="0"/>
        </w:rPr>
        <w:t>blocks</w:t>
      </w:r>
    </w:p>
    <w:p w14:paraId="556CF5BC" w14:textId="77777777" w:rsidR="00AC365F" w:rsidRPr="007C15F5" w:rsidRDefault="00AC365F" w:rsidP="00AC365F">
      <w:pPr>
        <w:tabs>
          <w:tab w:val="left" w:pos="2643"/>
        </w:tabs>
        <w:ind w:left="2835"/>
      </w:pPr>
      <w:r w:rsidRPr="007C15F5">
        <w:t xml:space="preserve">Research block 58.4.1_1 </w:t>
      </w:r>
      <w:proofErr w:type="gramStart"/>
      <w:r w:rsidRPr="007C15F5">
        <w:t>coordinates</w:t>
      </w:r>
      <w:proofErr w:type="gramEnd"/>
    </w:p>
    <w:p w14:paraId="501C1333" w14:textId="77777777" w:rsidR="00AC365F" w:rsidRPr="00A21E75" w:rsidRDefault="00AC365F" w:rsidP="00AC365F">
      <w:pPr>
        <w:tabs>
          <w:tab w:val="left" w:pos="5387"/>
        </w:tabs>
        <w:ind w:left="3402"/>
      </w:pPr>
      <w:r w:rsidRPr="00A21E75">
        <w:t>64°30'S</w:t>
      </w:r>
      <w:r w:rsidRPr="00A21E75">
        <w:tab/>
        <w:t>90°00'E</w:t>
      </w:r>
    </w:p>
    <w:p w14:paraId="60196690" w14:textId="77777777" w:rsidR="00AC365F" w:rsidRPr="00A21E75" w:rsidRDefault="00AC365F" w:rsidP="00AC365F">
      <w:pPr>
        <w:tabs>
          <w:tab w:val="left" w:pos="5387"/>
        </w:tabs>
        <w:ind w:left="3402"/>
      </w:pPr>
      <w:r w:rsidRPr="00A21E75">
        <w:t>66°00'S</w:t>
      </w:r>
      <w:r w:rsidRPr="00A21E75">
        <w:tab/>
        <w:t>90°00'E</w:t>
      </w:r>
    </w:p>
    <w:p w14:paraId="498096C0" w14:textId="77777777" w:rsidR="00AC365F" w:rsidRPr="00A21E75" w:rsidRDefault="00AC365F" w:rsidP="00AC365F">
      <w:pPr>
        <w:tabs>
          <w:tab w:val="left" w:pos="5387"/>
        </w:tabs>
        <w:ind w:left="3402"/>
      </w:pPr>
      <w:r w:rsidRPr="00A21E75">
        <w:t>66°00'S</w:t>
      </w:r>
      <w:r w:rsidRPr="00A21E75">
        <w:tab/>
        <w:t>94°00'E</w:t>
      </w:r>
    </w:p>
    <w:p w14:paraId="652427ED" w14:textId="77777777" w:rsidR="00AC365F" w:rsidRPr="00A21E75" w:rsidRDefault="00AC365F" w:rsidP="00AC365F">
      <w:pPr>
        <w:tabs>
          <w:tab w:val="left" w:pos="5387"/>
        </w:tabs>
        <w:ind w:left="3402"/>
      </w:pPr>
      <w:r w:rsidRPr="00A21E75">
        <w:t>65°30'S</w:t>
      </w:r>
      <w:r w:rsidRPr="00A21E75">
        <w:tab/>
        <w:t>94°00'E</w:t>
      </w:r>
    </w:p>
    <w:p w14:paraId="371CA9AE" w14:textId="77777777" w:rsidR="00AC365F" w:rsidRPr="00A21E75" w:rsidRDefault="00AC365F" w:rsidP="00AC365F">
      <w:pPr>
        <w:tabs>
          <w:tab w:val="left" w:pos="5387"/>
        </w:tabs>
        <w:ind w:left="3402"/>
      </w:pPr>
      <w:r w:rsidRPr="00A21E75">
        <w:t>65°30'S</w:t>
      </w:r>
      <w:r w:rsidRPr="00A21E75">
        <w:tab/>
        <w:t>95°00'E</w:t>
      </w:r>
    </w:p>
    <w:p w14:paraId="61A65858" w14:textId="77777777" w:rsidR="00AC365F" w:rsidRPr="00A21E75" w:rsidRDefault="00AC365F" w:rsidP="00AC365F">
      <w:pPr>
        <w:tabs>
          <w:tab w:val="left" w:pos="5387"/>
        </w:tabs>
        <w:ind w:left="3402"/>
      </w:pPr>
      <w:r w:rsidRPr="00A21E75">
        <w:t>64°00'S</w:t>
      </w:r>
      <w:r w:rsidRPr="00A21E75">
        <w:tab/>
        <w:t>95°00'E</w:t>
      </w:r>
    </w:p>
    <w:p w14:paraId="45980388" w14:textId="77777777" w:rsidR="00AC365F" w:rsidRPr="00A21E75" w:rsidRDefault="00AC365F" w:rsidP="00AC365F">
      <w:pPr>
        <w:tabs>
          <w:tab w:val="left" w:pos="5387"/>
        </w:tabs>
        <w:ind w:left="3402"/>
      </w:pPr>
      <w:r w:rsidRPr="00A21E75">
        <w:t>64°00'S</w:t>
      </w:r>
      <w:r w:rsidRPr="00A21E75">
        <w:tab/>
        <w:t>92°00'E</w:t>
      </w:r>
    </w:p>
    <w:p w14:paraId="73CC50E5" w14:textId="77777777" w:rsidR="00AC365F" w:rsidRPr="00A21E75" w:rsidRDefault="00AC365F" w:rsidP="00AC365F">
      <w:pPr>
        <w:tabs>
          <w:tab w:val="left" w:pos="5387"/>
        </w:tabs>
        <w:ind w:left="3402"/>
      </w:pPr>
      <w:r w:rsidRPr="00A21E75">
        <w:t>64°30'S</w:t>
      </w:r>
      <w:r w:rsidRPr="00A21E75">
        <w:tab/>
        <w:t>92°00'E</w:t>
      </w:r>
    </w:p>
    <w:p w14:paraId="00484EE4" w14:textId="77777777" w:rsidR="00AC365F" w:rsidRPr="00A21E75" w:rsidRDefault="00AC365F" w:rsidP="00AC365F">
      <w:pPr>
        <w:tabs>
          <w:tab w:val="left" w:pos="5387"/>
        </w:tabs>
        <w:ind w:left="3402"/>
      </w:pPr>
    </w:p>
    <w:p w14:paraId="7107314E" w14:textId="77777777" w:rsidR="00AC365F" w:rsidRPr="007C15F5" w:rsidRDefault="00AC365F" w:rsidP="00AC365F">
      <w:pPr>
        <w:keepNext/>
        <w:tabs>
          <w:tab w:val="left" w:pos="2643"/>
        </w:tabs>
        <w:ind w:left="2835"/>
      </w:pPr>
      <w:r w:rsidRPr="007C15F5">
        <w:t>Research block 58.4.1_2 coordinates</w:t>
      </w:r>
    </w:p>
    <w:p w14:paraId="3BFB6B2F" w14:textId="77777777" w:rsidR="00AC365F" w:rsidRPr="00A21E75" w:rsidRDefault="00AC365F" w:rsidP="00AC365F">
      <w:pPr>
        <w:keepNext/>
        <w:tabs>
          <w:tab w:val="left" w:pos="5387"/>
          <w:tab w:val="right" w:pos="5670"/>
        </w:tabs>
        <w:ind w:left="3402"/>
      </w:pPr>
      <w:r w:rsidRPr="00A21E75">
        <w:t>62°30'S</w:t>
      </w:r>
      <w:r w:rsidRPr="00A21E75">
        <w:tab/>
        <w:t>96°00'E</w:t>
      </w:r>
    </w:p>
    <w:p w14:paraId="374BB6E0" w14:textId="77777777" w:rsidR="00AC365F" w:rsidRPr="00A21E75" w:rsidRDefault="00AC365F" w:rsidP="00AC365F">
      <w:pPr>
        <w:keepNext/>
        <w:tabs>
          <w:tab w:val="left" w:pos="5387"/>
          <w:tab w:val="right" w:pos="5670"/>
        </w:tabs>
        <w:ind w:left="3402"/>
      </w:pPr>
      <w:r w:rsidRPr="00A21E75">
        <w:t>64°00'S</w:t>
      </w:r>
      <w:r w:rsidRPr="00A21E75">
        <w:tab/>
        <w:t>96°00'E</w:t>
      </w:r>
    </w:p>
    <w:p w14:paraId="6EB3902E" w14:textId="77777777" w:rsidR="00AC365F" w:rsidRPr="00A21E75" w:rsidRDefault="00AC365F" w:rsidP="00AC365F">
      <w:pPr>
        <w:keepNext/>
        <w:tabs>
          <w:tab w:val="left" w:pos="5387"/>
          <w:tab w:val="right" w:pos="5670"/>
        </w:tabs>
        <w:ind w:left="3402"/>
      </w:pPr>
      <w:r w:rsidRPr="00A21E75">
        <w:t>64°00'S</w:t>
      </w:r>
      <w:r w:rsidRPr="00A21E75">
        <w:tab/>
        <w:t>97°00'E</w:t>
      </w:r>
    </w:p>
    <w:p w14:paraId="79AF289F" w14:textId="77777777" w:rsidR="00AC365F" w:rsidRPr="00A21E75" w:rsidRDefault="00AC365F" w:rsidP="00AC365F">
      <w:pPr>
        <w:keepNext/>
        <w:tabs>
          <w:tab w:val="left" w:pos="5387"/>
          <w:tab w:val="right" w:pos="5670"/>
        </w:tabs>
        <w:ind w:left="3402"/>
      </w:pPr>
      <w:r w:rsidRPr="00A21E75">
        <w:t>65°00'S</w:t>
      </w:r>
      <w:r w:rsidRPr="00A21E75">
        <w:tab/>
        <w:t>97°00'E</w:t>
      </w:r>
    </w:p>
    <w:p w14:paraId="4FB65BF7" w14:textId="77777777" w:rsidR="00AC365F" w:rsidRPr="00A21E75" w:rsidRDefault="00AC365F" w:rsidP="00AC365F">
      <w:pPr>
        <w:tabs>
          <w:tab w:val="left" w:pos="5387"/>
          <w:tab w:val="right" w:pos="5670"/>
        </w:tabs>
        <w:ind w:left="3402"/>
      </w:pPr>
      <w:r w:rsidRPr="00A21E75">
        <w:t>65°00'S</w:t>
      </w:r>
      <w:r w:rsidRPr="00A21E75">
        <w:tab/>
        <w:t>100°00'E</w:t>
      </w:r>
    </w:p>
    <w:p w14:paraId="21F2E47B" w14:textId="77777777" w:rsidR="00AC365F" w:rsidRPr="00A21E75" w:rsidRDefault="00AC365F" w:rsidP="00AC365F">
      <w:pPr>
        <w:tabs>
          <w:tab w:val="left" w:pos="5387"/>
          <w:tab w:val="right" w:pos="5670"/>
        </w:tabs>
        <w:ind w:left="3402"/>
      </w:pPr>
      <w:r w:rsidRPr="00A21E75">
        <w:t>62°30'S</w:t>
      </w:r>
      <w:r w:rsidRPr="00A21E75">
        <w:tab/>
        <w:t>100°00'E</w:t>
      </w:r>
    </w:p>
    <w:p w14:paraId="7E33FCAD" w14:textId="77777777" w:rsidR="00AC365F" w:rsidRPr="00A21E75" w:rsidRDefault="00AC365F" w:rsidP="00AC365F">
      <w:pPr>
        <w:ind w:left="720"/>
        <w:jc w:val="center"/>
      </w:pPr>
    </w:p>
    <w:p w14:paraId="2B716951" w14:textId="77777777" w:rsidR="00AC365F" w:rsidRPr="007C15F5" w:rsidRDefault="00AC365F" w:rsidP="00AC365F">
      <w:pPr>
        <w:tabs>
          <w:tab w:val="left" w:pos="2643"/>
        </w:tabs>
        <w:ind w:left="2835"/>
      </w:pPr>
      <w:r w:rsidRPr="007C15F5">
        <w:t>Research block 58.4.1_3 coordinates</w:t>
      </w:r>
    </w:p>
    <w:p w14:paraId="38E214A1" w14:textId="77777777" w:rsidR="00AC365F" w:rsidRPr="003F0FF8" w:rsidRDefault="00AC365F" w:rsidP="00AC365F">
      <w:pPr>
        <w:tabs>
          <w:tab w:val="left" w:pos="5387"/>
          <w:tab w:val="right" w:pos="5670"/>
        </w:tabs>
        <w:ind w:left="3402"/>
      </w:pPr>
      <w:r w:rsidRPr="003F0FF8">
        <w:t>64°00'S</w:t>
      </w:r>
      <w:r w:rsidRPr="003F0FF8">
        <w:tab/>
        <w:t>112°00'E</w:t>
      </w:r>
    </w:p>
    <w:p w14:paraId="543E33E9" w14:textId="77777777" w:rsidR="00AC365F" w:rsidRPr="003F0FF8" w:rsidRDefault="00AC365F" w:rsidP="00AC365F">
      <w:pPr>
        <w:tabs>
          <w:tab w:val="left" w:pos="5387"/>
          <w:tab w:val="right" w:pos="5670"/>
        </w:tabs>
        <w:ind w:left="3402"/>
      </w:pPr>
      <w:r w:rsidRPr="003F0FF8">
        <w:t>66°00'S</w:t>
      </w:r>
      <w:r w:rsidRPr="003F0FF8">
        <w:tab/>
        <w:t>112°00'E</w:t>
      </w:r>
    </w:p>
    <w:p w14:paraId="715A6029" w14:textId="77777777" w:rsidR="00AC365F" w:rsidRPr="003F0FF8" w:rsidRDefault="00AC365F" w:rsidP="00AC365F">
      <w:pPr>
        <w:tabs>
          <w:tab w:val="left" w:pos="5387"/>
          <w:tab w:val="right" w:pos="5670"/>
        </w:tabs>
        <w:ind w:left="3402"/>
      </w:pPr>
      <w:r w:rsidRPr="003F0FF8">
        <w:t>66°00'S</w:t>
      </w:r>
      <w:r w:rsidRPr="003F0FF8">
        <w:tab/>
        <w:t>115°00'E</w:t>
      </w:r>
    </w:p>
    <w:p w14:paraId="33280207" w14:textId="77777777" w:rsidR="00AC365F" w:rsidRPr="003F0FF8" w:rsidRDefault="00AC365F" w:rsidP="00AC365F">
      <w:pPr>
        <w:tabs>
          <w:tab w:val="left" w:pos="5387"/>
          <w:tab w:val="right" w:pos="5670"/>
        </w:tabs>
        <w:ind w:left="3402"/>
      </w:pPr>
      <w:r w:rsidRPr="003F0FF8">
        <w:t>64°00'S</w:t>
      </w:r>
      <w:r w:rsidRPr="003F0FF8">
        <w:tab/>
        <w:t>115°00'E</w:t>
      </w:r>
    </w:p>
    <w:p w14:paraId="20E28735" w14:textId="77777777" w:rsidR="00AC365F" w:rsidRPr="003F0FF8" w:rsidRDefault="00AC365F" w:rsidP="00AC365F">
      <w:pPr>
        <w:ind w:left="720"/>
        <w:jc w:val="center"/>
      </w:pPr>
    </w:p>
    <w:p w14:paraId="2D69CCBA" w14:textId="77777777" w:rsidR="00AC365F" w:rsidRPr="007C15F5" w:rsidRDefault="00AC365F" w:rsidP="00AC365F">
      <w:pPr>
        <w:tabs>
          <w:tab w:val="left" w:pos="2643"/>
        </w:tabs>
        <w:ind w:left="2835"/>
      </w:pPr>
      <w:r w:rsidRPr="007C15F5">
        <w:t>Research block 58.4.1_4 coordinates</w:t>
      </w:r>
    </w:p>
    <w:p w14:paraId="4EDFD88E" w14:textId="77777777" w:rsidR="00AC365F" w:rsidRPr="00A21E75" w:rsidRDefault="00AC365F" w:rsidP="00AC365F">
      <w:pPr>
        <w:tabs>
          <w:tab w:val="left" w:pos="5387"/>
          <w:tab w:val="right" w:pos="5670"/>
        </w:tabs>
        <w:ind w:left="3402"/>
      </w:pPr>
      <w:r w:rsidRPr="00A21E75">
        <w:t>64°30'S</w:t>
      </w:r>
      <w:r w:rsidRPr="00A21E75">
        <w:tab/>
        <w:t>118°00'E</w:t>
      </w:r>
    </w:p>
    <w:p w14:paraId="7C83A962" w14:textId="77777777" w:rsidR="00AC365F" w:rsidRPr="00A21E75" w:rsidRDefault="00AC365F" w:rsidP="00AC365F">
      <w:pPr>
        <w:tabs>
          <w:tab w:val="left" w:pos="5387"/>
          <w:tab w:val="right" w:pos="5670"/>
        </w:tabs>
        <w:ind w:left="3402"/>
      </w:pPr>
      <w:r w:rsidRPr="00A21E75">
        <w:t>66°00'S</w:t>
      </w:r>
      <w:r w:rsidRPr="00A21E75">
        <w:tab/>
        <w:t>118°00'E</w:t>
      </w:r>
    </w:p>
    <w:p w14:paraId="620600B9" w14:textId="77777777" w:rsidR="00AC365F" w:rsidRPr="00A21E75" w:rsidRDefault="00AC365F" w:rsidP="00AC365F">
      <w:pPr>
        <w:tabs>
          <w:tab w:val="left" w:pos="5387"/>
          <w:tab w:val="right" w:pos="5670"/>
        </w:tabs>
        <w:ind w:left="3402"/>
      </w:pPr>
      <w:r w:rsidRPr="00A21E75">
        <w:t>66°00'S</w:t>
      </w:r>
      <w:r w:rsidRPr="00A21E75">
        <w:tab/>
        <w:t>120°00'E</w:t>
      </w:r>
    </w:p>
    <w:p w14:paraId="1B56973F" w14:textId="77777777" w:rsidR="00AC365F" w:rsidRPr="003F0FF8" w:rsidRDefault="00AC365F" w:rsidP="00AC365F">
      <w:pPr>
        <w:tabs>
          <w:tab w:val="left" w:pos="5387"/>
          <w:tab w:val="right" w:pos="5670"/>
        </w:tabs>
        <w:ind w:left="3402"/>
      </w:pPr>
      <w:r w:rsidRPr="003F0FF8">
        <w:t>64°30'S</w:t>
      </w:r>
      <w:r w:rsidRPr="003F0FF8">
        <w:tab/>
        <w:t>120°00'E</w:t>
      </w:r>
    </w:p>
    <w:p w14:paraId="63F4FDC9" w14:textId="77777777" w:rsidR="00AC365F" w:rsidRPr="003F0FF8" w:rsidRDefault="00AC365F" w:rsidP="00AC365F">
      <w:pPr>
        <w:ind w:left="720"/>
        <w:jc w:val="center"/>
      </w:pPr>
    </w:p>
    <w:p w14:paraId="48B9072C" w14:textId="77777777" w:rsidR="00AC365F" w:rsidRPr="007C15F5" w:rsidRDefault="00AC365F" w:rsidP="00AC365F">
      <w:pPr>
        <w:keepNext/>
        <w:tabs>
          <w:tab w:val="left" w:pos="2643"/>
        </w:tabs>
        <w:ind w:left="2835"/>
      </w:pPr>
      <w:r w:rsidRPr="007C15F5">
        <w:t>Research block 58.4.1_5 coordinates</w:t>
      </w:r>
    </w:p>
    <w:p w14:paraId="7D550630" w14:textId="77777777" w:rsidR="00AC365F" w:rsidRPr="003F0FF8" w:rsidRDefault="00AC365F" w:rsidP="00AC365F">
      <w:pPr>
        <w:keepNext/>
        <w:tabs>
          <w:tab w:val="left" w:pos="5387"/>
          <w:tab w:val="right" w:pos="5670"/>
        </w:tabs>
        <w:ind w:left="3402"/>
      </w:pPr>
      <w:r w:rsidRPr="003F0FF8">
        <w:t>64°30'S</w:t>
      </w:r>
      <w:r w:rsidRPr="003F0FF8">
        <w:tab/>
        <w:t>137°00'E</w:t>
      </w:r>
    </w:p>
    <w:p w14:paraId="41DB4C29" w14:textId="77777777" w:rsidR="00AC365F" w:rsidRPr="00A21E75" w:rsidRDefault="00AC365F" w:rsidP="00AC365F">
      <w:pPr>
        <w:keepNext/>
        <w:tabs>
          <w:tab w:val="left" w:pos="5387"/>
          <w:tab w:val="right" w:pos="5670"/>
        </w:tabs>
        <w:ind w:left="3402"/>
      </w:pPr>
      <w:r w:rsidRPr="00A21E75">
        <w:t>66°00'S</w:t>
      </w:r>
      <w:r w:rsidRPr="00A21E75">
        <w:tab/>
        <w:t>137°00'E</w:t>
      </w:r>
    </w:p>
    <w:p w14:paraId="150589F4" w14:textId="77777777" w:rsidR="00AC365F" w:rsidRPr="00A21E75" w:rsidRDefault="00AC365F" w:rsidP="00AC365F">
      <w:pPr>
        <w:keepNext/>
        <w:tabs>
          <w:tab w:val="left" w:pos="5387"/>
          <w:tab w:val="right" w:pos="5670"/>
        </w:tabs>
        <w:ind w:left="3402"/>
      </w:pPr>
      <w:r w:rsidRPr="00A21E75">
        <w:t>66°00'S</w:t>
      </w:r>
      <w:r w:rsidRPr="00A21E75">
        <w:tab/>
        <w:t>138°00'E</w:t>
      </w:r>
    </w:p>
    <w:p w14:paraId="108A0CF1" w14:textId="77777777" w:rsidR="00AC365F" w:rsidRPr="00A21E75" w:rsidRDefault="00AC365F" w:rsidP="00AC365F">
      <w:pPr>
        <w:tabs>
          <w:tab w:val="left" w:pos="5387"/>
          <w:tab w:val="right" w:pos="5670"/>
        </w:tabs>
        <w:ind w:left="3402"/>
      </w:pPr>
      <w:r w:rsidRPr="00A21E75">
        <w:t>66°30'S</w:t>
      </w:r>
      <w:r w:rsidRPr="00A21E75">
        <w:tab/>
        <w:t>138°00'E</w:t>
      </w:r>
    </w:p>
    <w:p w14:paraId="1B1F2EFA" w14:textId="77777777" w:rsidR="00AC365F" w:rsidRPr="003F0FF8" w:rsidRDefault="00AC365F" w:rsidP="00AC365F">
      <w:pPr>
        <w:tabs>
          <w:tab w:val="left" w:pos="5387"/>
          <w:tab w:val="right" w:pos="5670"/>
        </w:tabs>
        <w:ind w:left="3402"/>
      </w:pPr>
      <w:r w:rsidRPr="003F0FF8">
        <w:t>66°30'S</w:t>
      </w:r>
      <w:r w:rsidRPr="003F0FF8">
        <w:tab/>
        <w:t>140°00'E</w:t>
      </w:r>
    </w:p>
    <w:p w14:paraId="1659F3DB" w14:textId="77777777" w:rsidR="00AC365F" w:rsidRPr="003F0FF8" w:rsidRDefault="00AC365F" w:rsidP="00AC365F">
      <w:pPr>
        <w:tabs>
          <w:tab w:val="left" w:pos="5387"/>
        </w:tabs>
        <w:ind w:left="3402"/>
      </w:pPr>
      <w:r w:rsidRPr="003F0FF8">
        <w:t>64°30'S</w:t>
      </w:r>
      <w:r w:rsidRPr="003F0FF8">
        <w:tab/>
        <w:t>140°00'E</w:t>
      </w:r>
    </w:p>
    <w:p w14:paraId="13ECD388" w14:textId="77777777" w:rsidR="00AC365F" w:rsidRPr="003F0FF8" w:rsidRDefault="00AC365F" w:rsidP="00AC365F">
      <w:pPr>
        <w:ind w:left="720"/>
        <w:jc w:val="center"/>
      </w:pPr>
    </w:p>
    <w:p w14:paraId="7F7BBA01" w14:textId="77777777" w:rsidR="00AC365F" w:rsidRPr="007C15F5" w:rsidRDefault="00AC365F" w:rsidP="00AC365F">
      <w:pPr>
        <w:keepNext/>
        <w:tabs>
          <w:tab w:val="left" w:pos="2643"/>
        </w:tabs>
        <w:ind w:left="2835"/>
      </w:pPr>
      <w:r w:rsidRPr="007C15F5">
        <w:lastRenderedPageBreak/>
        <w:t>Research block 58.4.1_6 coordinates</w:t>
      </w:r>
    </w:p>
    <w:p w14:paraId="489BC202" w14:textId="77777777" w:rsidR="00AC365F" w:rsidRPr="00A21E75" w:rsidRDefault="00AC365F" w:rsidP="00AC365F">
      <w:pPr>
        <w:keepNext/>
        <w:tabs>
          <w:tab w:val="left" w:pos="5387"/>
          <w:tab w:val="right" w:pos="5670"/>
        </w:tabs>
        <w:ind w:left="3402"/>
      </w:pPr>
      <w:r w:rsidRPr="00A21E75">
        <w:t>64°00'S</w:t>
      </w:r>
      <w:r w:rsidRPr="00A21E75">
        <w:tab/>
        <w:t>130°00'E</w:t>
      </w:r>
    </w:p>
    <w:p w14:paraId="1A6E9421" w14:textId="77777777" w:rsidR="00AC365F" w:rsidRPr="00A21E75" w:rsidRDefault="00AC365F" w:rsidP="00AC365F">
      <w:pPr>
        <w:keepNext/>
        <w:tabs>
          <w:tab w:val="left" w:pos="5387"/>
          <w:tab w:val="right" w:pos="5670"/>
        </w:tabs>
        <w:ind w:left="3402"/>
      </w:pPr>
      <w:r w:rsidRPr="00A21E75">
        <w:t>65°30'S</w:t>
      </w:r>
      <w:r w:rsidRPr="00A21E75">
        <w:tab/>
        <w:t>130°00'E</w:t>
      </w:r>
    </w:p>
    <w:p w14:paraId="1F3581D1" w14:textId="77777777" w:rsidR="00AC365F" w:rsidRPr="00A21E75" w:rsidRDefault="00AC365F" w:rsidP="00AC365F">
      <w:pPr>
        <w:keepNext/>
        <w:tabs>
          <w:tab w:val="left" w:pos="5387"/>
          <w:tab w:val="right" w:pos="5670"/>
        </w:tabs>
        <w:ind w:left="3402"/>
      </w:pPr>
      <w:r w:rsidRPr="00A21E75">
        <w:t>65°30'S</w:t>
      </w:r>
      <w:r w:rsidRPr="00A21E75">
        <w:tab/>
        <w:t>134°00'E</w:t>
      </w:r>
    </w:p>
    <w:p w14:paraId="62C201DF" w14:textId="77777777" w:rsidR="00AC365F" w:rsidRPr="00A21E75" w:rsidRDefault="00AC365F" w:rsidP="00AC365F">
      <w:pPr>
        <w:tabs>
          <w:tab w:val="left" w:pos="5387"/>
          <w:tab w:val="right" w:pos="5670"/>
        </w:tabs>
        <w:spacing w:after="720"/>
        <w:ind w:left="3402"/>
      </w:pPr>
      <w:r w:rsidRPr="00A21E75">
        <w:t>64°00'S</w:t>
      </w:r>
      <w:r w:rsidRPr="00A21E75">
        <w:tab/>
        <w:t>134°00'E.</w:t>
      </w:r>
    </w:p>
    <w:p w14:paraId="47CEA4C6" w14:textId="77777777" w:rsidR="00293928" w:rsidRPr="00A21E75" w:rsidRDefault="00293928" w:rsidP="00CC39F5"/>
    <w:sectPr w:rsidR="00293928" w:rsidRPr="00A21E75" w:rsidSect="00CF0AB9">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A1A92" w14:textId="77777777" w:rsidR="00837E3D" w:rsidRDefault="00837E3D">
      <w:r>
        <w:separator/>
      </w:r>
    </w:p>
  </w:endnote>
  <w:endnote w:type="continuationSeparator" w:id="0">
    <w:p w14:paraId="1727B657" w14:textId="77777777" w:rsidR="00837E3D" w:rsidRDefault="00837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8CA63" w14:textId="77777777" w:rsidR="008E2401" w:rsidRDefault="008E24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3B2DD" w14:textId="77777777" w:rsidR="008E2401" w:rsidRDefault="008E24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44615" w14:textId="77777777" w:rsidR="008E2401" w:rsidRDefault="008E24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BE3E92" w14:textId="77777777" w:rsidR="00837E3D" w:rsidRDefault="00837E3D">
      <w:r>
        <w:separator/>
      </w:r>
    </w:p>
  </w:footnote>
  <w:footnote w:type="continuationSeparator" w:id="0">
    <w:p w14:paraId="3908E661" w14:textId="77777777" w:rsidR="00837E3D" w:rsidRDefault="00837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5520F" w14:textId="77777777" w:rsidR="00AC365F" w:rsidRDefault="00AC365F" w:rsidP="005914E6">
    <w:pPr>
      <w:pStyle w:val="oddheader"/>
    </w:pPr>
    <w:r>
      <w:t>41-11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EA33" w14:textId="73DAC19F" w:rsidR="00CF0AB9" w:rsidRDefault="00AC365F" w:rsidP="00CF0AB9">
    <w:pPr>
      <w:pStyle w:val="oddheader"/>
    </w:pPr>
    <w:r>
      <w:t>41-11</w:t>
    </w:r>
  </w:p>
  <w:p w14:paraId="2A42E893" w14:textId="4BEC0424" w:rsidR="004E0B14" w:rsidDel="008E2401" w:rsidRDefault="004E0B14" w:rsidP="008E2401">
    <w:pPr>
      <w:pStyle w:val="oddheader"/>
      <w:rPr>
        <w:del w:id="39" w:author="Doro Forck" w:date="2019-11-05T15:54:00Z"/>
      </w:rPr>
      <w:pPrChange w:id="40" w:author="Doro Forck" w:date="2019-11-05T15:54:00Z">
        <w:pPr>
          <w:pStyle w:val="oddheader"/>
        </w:pPr>
      </w:pPrChange>
    </w:pPr>
    <w:del w:id="41" w:author="Doro Forck" w:date="2019-11-05T15:54:00Z">
      <w:r w:rsidDel="008E2401">
        <w:delText>v0</w:delText>
      </w:r>
    </w:del>
    <w:ins w:id="42" w:author="Henrique Anatole" w:date="2019-10-28T16:00:00Z">
      <w:del w:id="43" w:author="Doro Forck" w:date="2019-11-05T15:54:00Z">
        <w:r w:rsidR="00F24607" w:rsidDel="008E2401">
          <w:delText>v1</w:delText>
        </w:r>
      </w:del>
    </w:ins>
    <w:bookmarkStart w:id="44" w:name="_GoBack"/>
    <w:bookmarkEnd w:id="4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EBECB" w14:textId="77777777" w:rsidR="008E2401" w:rsidRDefault="008E24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nrique Anatole">
    <w15:presenceInfo w15:providerId="AD" w15:userId="S::henrique.anatole@ccamlr.org::78e092c5-5693-46ec-8aff-16fc31bb2b9f"/>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0241">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65F"/>
    <w:rsid w:val="00003392"/>
    <w:rsid w:val="00004F5C"/>
    <w:rsid w:val="0001722C"/>
    <w:rsid w:val="00037BD2"/>
    <w:rsid w:val="000466EA"/>
    <w:rsid w:val="000573D8"/>
    <w:rsid w:val="00060309"/>
    <w:rsid w:val="000661FD"/>
    <w:rsid w:val="00066AB7"/>
    <w:rsid w:val="00080A49"/>
    <w:rsid w:val="00093133"/>
    <w:rsid w:val="000975BB"/>
    <w:rsid w:val="000A1872"/>
    <w:rsid w:val="000A67EA"/>
    <w:rsid w:val="000B4AC5"/>
    <w:rsid w:val="000B51C3"/>
    <w:rsid w:val="000C3D02"/>
    <w:rsid w:val="000C4A03"/>
    <w:rsid w:val="000D51CB"/>
    <w:rsid w:val="000D5941"/>
    <w:rsid w:val="000D626F"/>
    <w:rsid w:val="000F0BF9"/>
    <w:rsid w:val="000F7404"/>
    <w:rsid w:val="001056D8"/>
    <w:rsid w:val="00114F3D"/>
    <w:rsid w:val="00115B5B"/>
    <w:rsid w:val="001326D6"/>
    <w:rsid w:val="00134425"/>
    <w:rsid w:val="00150452"/>
    <w:rsid w:val="00155181"/>
    <w:rsid w:val="00155C56"/>
    <w:rsid w:val="0015737C"/>
    <w:rsid w:val="001655D3"/>
    <w:rsid w:val="001657DA"/>
    <w:rsid w:val="00170E3D"/>
    <w:rsid w:val="001839E1"/>
    <w:rsid w:val="00184D96"/>
    <w:rsid w:val="0018501F"/>
    <w:rsid w:val="0019362F"/>
    <w:rsid w:val="001C00E6"/>
    <w:rsid w:val="001C2583"/>
    <w:rsid w:val="001D27F7"/>
    <w:rsid w:val="001F3DC8"/>
    <w:rsid w:val="00201EB9"/>
    <w:rsid w:val="00205903"/>
    <w:rsid w:val="00214397"/>
    <w:rsid w:val="0021667A"/>
    <w:rsid w:val="002176F2"/>
    <w:rsid w:val="00222E2E"/>
    <w:rsid w:val="0022561C"/>
    <w:rsid w:val="0022678A"/>
    <w:rsid w:val="0023288F"/>
    <w:rsid w:val="00240817"/>
    <w:rsid w:val="00242BB1"/>
    <w:rsid w:val="00243D23"/>
    <w:rsid w:val="002462C7"/>
    <w:rsid w:val="00263DBD"/>
    <w:rsid w:val="0026596F"/>
    <w:rsid w:val="00265ED0"/>
    <w:rsid w:val="00276DC0"/>
    <w:rsid w:val="002812AF"/>
    <w:rsid w:val="00281509"/>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95CAC"/>
    <w:rsid w:val="003A18B9"/>
    <w:rsid w:val="003A5FF0"/>
    <w:rsid w:val="003B3FC7"/>
    <w:rsid w:val="003B7DA5"/>
    <w:rsid w:val="003C26A7"/>
    <w:rsid w:val="003C3991"/>
    <w:rsid w:val="003D1A78"/>
    <w:rsid w:val="003E1CD4"/>
    <w:rsid w:val="003F0399"/>
    <w:rsid w:val="003F0472"/>
    <w:rsid w:val="003F0FF8"/>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289A"/>
    <w:rsid w:val="0048504F"/>
    <w:rsid w:val="00491068"/>
    <w:rsid w:val="00495DA0"/>
    <w:rsid w:val="004976A5"/>
    <w:rsid w:val="00497C1A"/>
    <w:rsid w:val="004A4715"/>
    <w:rsid w:val="004C4EC1"/>
    <w:rsid w:val="004C6A31"/>
    <w:rsid w:val="004D7745"/>
    <w:rsid w:val="004E0B14"/>
    <w:rsid w:val="00500CEE"/>
    <w:rsid w:val="0050409D"/>
    <w:rsid w:val="00504703"/>
    <w:rsid w:val="00507A51"/>
    <w:rsid w:val="00516354"/>
    <w:rsid w:val="005456C8"/>
    <w:rsid w:val="00546024"/>
    <w:rsid w:val="00551A60"/>
    <w:rsid w:val="005526B0"/>
    <w:rsid w:val="00554073"/>
    <w:rsid w:val="00557DAF"/>
    <w:rsid w:val="00560C36"/>
    <w:rsid w:val="00581D53"/>
    <w:rsid w:val="0058281A"/>
    <w:rsid w:val="00583BFB"/>
    <w:rsid w:val="00583F04"/>
    <w:rsid w:val="005840A9"/>
    <w:rsid w:val="005844DB"/>
    <w:rsid w:val="00585A30"/>
    <w:rsid w:val="00590255"/>
    <w:rsid w:val="00590644"/>
    <w:rsid w:val="005914E6"/>
    <w:rsid w:val="005A02AB"/>
    <w:rsid w:val="005A444A"/>
    <w:rsid w:val="005A5DA2"/>
    <w:rsid w:val="005B04A6"/>
    <w:rsid w:val="005B23FE"/>
    <w:rsid w:val="005C1F61"/>
    <w:rsid w:val="005C3F8D"/>
    <w:rsid w:val="005C7C5F"/>
    <w:rsid w:val="005D32D9"/>
    <w:rsid w:val="005D5CD9"/>
    <w:rsid w:val="006019EE"/>
    <w:rsid w:val="006026A1"/>
    <w:rsid w:val="00605CD9"/>
    <w:rsid w:val="00605FF8"/>
    <w:rsid w:val="0060642C"/>
    <w:rsid w:val="00621841"/>
    <w:rsid w:val="00625F1E"/>
    <w:rsid w:val="00634821"/>
    <w:rsid w:val="00643F4D"/>
    <w:rsid w:val="00645A6E"/>
    <w:rsid w:val="006541AD"/>
    <w:rsid w:val="00671793"/>
    <w:rsid w:val="00677C74"/>
    <w:rsid w:val="00681DC3"/>
    <w:rsid w:val="006837FD"/>
    <w:rsid w:val="006A1BD3"/>
    <w:rsid w:val="006A2952"/>
    <w:rsid w:val="006A2A66"/>
    <w:rsid w:val="006A6AA2"/>
    <w:rsid w:val="006A7540"/>
    <w:rsid w:val="006D2E89"/>
    <w:rsid w:val="006D2FA7"/>
    <w:rsid w:val="006E316B"/>
    <w:rsid w:val="0071203C"/>
    <w:rsid w:val="00713D8A"/>
    <w:rsid w:val="007178D2"/>
    <w:rsid w:val="007201B4"/>
    <w:rsid w:val="00725851"/>
    <w:rsid w:val="00733077"/>
    <w:rsid w:val="00734313"/>
    <w:rsid w:val="00741009"/>
    <w:rsid w:val="0074478C"/>
    <w:rsid w:val="0077140B"/>
    <w:rsid w:val="00797ECB"/>
    <w:rsid w:val="007A457A"/>
    <w:rsid w:val="007A6AC5"/>
    <w:rsid w:val="007B07B2"/>
    <w:rsid w:val="007B35EB"/>
    <w:rsid w:val="007C3947"/>
    <w:rsid w:val="007E4091"/>
    <w:rsid w:val="007F6DC0"/>
    <w:rsid w:val="007F7528"/>
    <w:rsid w:val="008013AE"/>
    <w:rsid w:val="00815A4F"/>
    <w:rsid w:val="008165AC"/>
    <w:rsid w:val="008177D3"/>
    <w:rsid w:val="0082083D"/>
    <w:rsid w:val="00830965"/>
    <w:rsid w:val="00830B50"/>
    <w:rsid w:val="008350C8"/>
    <w:rsid w:val="00837E3D"/>
    <w:rsid w:val="00872317"/>
    <w:rsid w:val="00875386"/>
    <w:rsid w:val="008778F9"/>
    <w:rsid w:val="008834F8"/>
    <w:rsid w:val="008850B4"/>
    <w:rsid w:val="008B07C9"/>
    <w:rsid w:val="008B415E"/>
    <w:rsid w:val="008C79A8"/>
    <w:rsid w:val="008D52D3"/>
    <w:rsid w:val="008D55A0"/>
    <w:rsid w:val="008E2401"/>
    <w:rsid w:val="008E7591"/>
    <w:rsid w:val="008F53B8"/>
    <w:rsid w:val="00910A8C"/>
    <w:rsid w:val="00916059"/>
    <w:rsid w:val="00920A43"/>
    <w:rsid w:val="00930FA7"/>
    <w:rsid w:val="009319D6"/>
    <w:rsid w:val="0093261B"/>
    <w:rsid w:val="00933AB7"/>
    <w:rsid w:val="009518B0"/>
    <w:rsid w:val="0095369B"/>
    <w:rsid w:val="0097121C"/>
    <w:rsid w:val="00971375"/>
    <w:rsid w:val="00981DEF"/>
    <w:rsid w:val="00981E0B"/>
    <w:rsid w:val="0098365B"/>
    <w:rsid w:val="00984C67"/>
    <w:rsid w:val="009860E5"/>
    <w:rsid w:val="00994F0C"/>
    <w:rsid w:val="00996C55"/>
    <w:rsid w:val="009A6941"/>
    <w:rsid w:val="009B4669"/>
    <w:rsid w:val="009B7118"/>
    <w:rsid w:val="009C0EC7"/>
    <w:rsid w:val="009C1A0F"/>
    <w:rsid w:val="009D0A71"/>
    <w:rsid w:val="009D4AC8"/>
    <w:rsid w:val="009D7EEC"/>
    <w:rsid w:val="009E6510"/>
    <w:rsid w:val="009F6452"/>
    <w:rsid w:val="00A02545"/>
    <w:rsid w:val="00A073DF"/>
    <w:rsid w:val="00A12048"/>
    <w:rsid w:val="00A21E75"/>
    <w:rsid w:val="00A22F54"/>
    <w:rsid w:val="00A23A06"/>
    <w:rsid w:val="00A263D8"/>
    <w:rsid w:val="00A341CA"/>
    <w:rsid w:val="00A36B31"/>
    <w:rsid w:val="00A474CD"/>
    <w:rsid w:val="00A56E7B"/>
    <w:rsid w:val="00A60393"/>
    <w:rsid w:val="00A70ECC"/>
    <w:rsid w:val="00A7242D"/>
    <w:rsid w:val="00A72A2A"/>
    <w:rsid w:val="00A8038A"/>
    <w:rsid w:val="00A86EDB"/>
    <w:rsid w:val="00AA0088"/>
    <w:rsid w:val="00AA0696"/>
    <w:rsid w:val="00AA33E9"/>
    <w:rsid w:val="00AA46FE"/>
    <w:rsid w:val="00AB234D"/>
    <w:rsid w:val="00AB3E8C"/>
    <w:rsid w:val="00AB73D0"/>
    <w:rsid w:val="00AC365F"/>
    <w:rsid w:val="00AC4D3A"/>
    <w:rsid w:val="00AD04A5"/>
    <w:rsid w:val="00AF5209"/>
    <w:rsid w:val="00AF76A0"/>
    <w:rsid w:val="00B0045F"/>
    <w:rsid w:val="00B01192"/>
    <w:rsid w:val="00B04AF7"/>
    <w:rsid w:val="00B05474"/>
    <w:rsid w:val="00B1169C"/>
    <w:rsid w:val="00B22A80"/>
    <w:rsid w:val="00B24522"/>
    <w:rsid w:val="00B25995"/>
    <w:rsid w:val="00B347AA"/>
    <w:rsid w:val="00B36C7A"/>
    <w:rsid w:val="00B40DB7"/>
    <w:rsid w:val="00B440C6"/>
    <w:rsid w:val="00B676C6"/>
    <w:rsid w:val="00B736D6"/>
    <w:rsid w:val="00B738C5"/>
    <w:rsid w:val="00B90C87"/>
    <w:rsid w:val="00BA04BA"/>
    <w:rsid w:val="00BA450C"/>
    <w:rsid w:val="00BB28EA"/>
    <w:rsid w:val="00BD1298"/>
    <w:rsid w:val="00BD257F"/>
    <w:rsid w:val="00BD3E51"/>
    <w:rsid w:val="00BE33AB"/>
    <w:rsid w:val="00C002BA"/>
    <w:rsid w:val="00C06115"/>
    <w:rsid w:val="00C07CA7"/>
    <w:rsid w:val="00C15F16"/>
    <w:rsid w:val="00C22098"/>
    <w:rsid w:val="00C35C40"/>
    <w:rsid w:val="00C36C0D"/>
    <w:rsid w:val="00C37F3D"/>
    <w:rsid w:val="00C5014E"/>
    <w:rsid w:val="00C6668E"/>
    <w:rsid w:val="00C7150E"/>
    <w:rsid w:val="00C80852"/>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0AB9"/>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DF49B2"/>
    <w:rsid w:val="00E1460E"/>
    <w:rsid w:val="00E306CE"/>
    <w:rsid w:val="00E30F99"/>
    <w:rsid w:val="00E34026"/>
    <w:rsid w:val="00E36A5B"/>
    <w:rsid w:val="00E40938"/>
    <w:rsid w:val="00E472CD"/>
    <w:rsid w:val="00E545F3"/>
    <w:rsid w:val="00E63914"/>
    <w:rsid w:val="00E70990"/>
    <w:rsid w:val="00E755A7"/>
    <w:rsid w:val="00E8133A"/>
    <w:rsid w:val="00E81577"/>
    <w:rsid w:val="00E912DA"/>
    <w:rsid w:val="00EB7C92"/>
    <w:rsid w:val="00EC4BCA"/>
    <w:rsid w:val="00ED470D"/>
    <w:rsid w:val="00EE5EF9"/>
    <w:rsid w:val="00EE785C"/>
    <w:rsid w:val="00EF0107"/>
    <w:rsid w:val="00EF0EE7"/>
    <w:rsid w:val="00EF6E35"/>
    <w:rsid w:val="00EF71D4"/>
    <w:rsid w:val="00F16176"/>
    <w:rsid w:val="00F232A9"/>
    <w:rsid w:val="00F24607"/>
    <w:rsid w:val="00F3539A"/>
    <w:rsid w:val="00F37C06"/>
    <w:rsid w:val="00F415BC"/>
    <w:rsid w:val="00F54E9E"/>
    <w:rsid w:val="00F57579"/>
    <w:rsid w:val="00F619BA"/>
    <w:rsid w:val="00F66DFC"/>
    <w:rsid w:val="00F75F7B"/>
    <w:rsid w:val="00F77768"/>
    <w:rsid w:val="00F86663"/>
    <w:rsid w:val="00F92982"/>
    <w:rsid w:val="00F97A8D"/>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e4e4e4,#ddd,silver,#b9b9b9"/>
    </o:shapedefaults>
    <o:shapelayout v:ext="edit">
      <o:idmap v:ext="edit" data="1"/>
    </o:shapelayout>
  </w:shapeDefaults>
  <w:decimalSymbol w:val="."/>
  <w:listSeparator w:val=","/>
  <w14:docId w14:val="304A740F"/>
  <w15:docId w15:val="{990172EF-2010-483C-A073-E0184063F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AC365F"/>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AF5209"/>
    <w:rPr>
      <w:sz w:val="16"/>
      <w:szCs w:val="16"/>
    </w:rPr>
  </w:style>
  <w:style w:type="paragraph" w:styleId="CommentText">
    <w:name w:val="annotation text"/>
    <w:basedOn w:val="Normal"/>
    <w:link w:val="CommentTextChar"/>
    <w:semiHidden/>
    <w:unhideWhenUsed/>
    <w:rsid w:val="00AF5209"/>
    <w:rPr>
      <w:sz w:val="20"/>
    </w:rPr>
  </w:style>
  <w:style w:type="character" w:customStyle="1" w:styleId="CommentTextChar">
    <w:name w:val="Comment Text Char"/>
    <w:basedOn w:val="DefaultParagraphFont"/>
    <w:link w:val="CommentText"/>
    <w:semiHidden/>
    <w:rsid w:val="00AF5209"/>
    <w:rPr>
      <w:lang w:eastAsia="en-US"/>
    </w:rPr>
  </w:style>
  <w:style w:type="paragraph" w:styleId="CommentSubject">
    <w:name w:val="annotation subject"/>
    <w:basedOn w:val="CommentText"/>
    <w:next w:val="CommentText"/>
    <w:link w:val="CommentSubjectChar"/>
    <w:semiHidden/>
    <w:unhideWhenUsed/>
    <w:rsid w:val="00AF5209"/>
    <w:rPr>
      <w:b/>
      <w:bCs/>
    </w:rPr>
  </w:style>
  <w:style w:type="character" w:customStyle="1" w:styleId="CommentSubjectChar">
    <w:name w:val="Comment Subject Char"/>
    <w:basedOn w:val="CommentTextChar"/>
    <w:link w:val="CommentSubject"/>
    <w:semiHidden/>
    <w:rsid w:val="00AF520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9462A-3FB5-4C42-A850-F779C225C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8</TotalTime>
  <Pages>4</Pages>
  <Words>814</Words>
  <Characters>4872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22</cp:revision>
  <cp:lastPrinted>2014-11-16T21:50:00Z</cp:lastPrinted>
  <dcterms:created xsi:type="dcterms:W3CDTF">2018-11-02T04:40:00Z</dcterms:created>
  <dcterms:modified xsi:type="dcterms:W3CDTF">2019-11-05T04:54:00Z</dcterms:modified>
</cp:coreProperties>
</file>