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79" w:type="dxa"/>
        <w:tblLayout w:type="fixed"/>
        <w:tblLook w:val="0000" w:firstRow="0" w:lastRow="0" w:firstColumn="0" w:lastColumn="0" w:noHBand="0" w:noVBand="0"/>
      </w:tblPr>
      <w:tblGrid>
        <w:gridCol w:w="6804"/>
        <w:gridCol w:w="2375"/>
      </w:tblGrid>
      <w:tr w:rsidR="002361FA" w:rsidRPr="007C15F5" w14:paraId="073B7D2A" w14:textId="77777777" w:rsidTr="00EE4016">
        <w:trPr>
          <w:trHeight w:val="864"/>
        </w:trPr>
        <w:tc>
          <w:tcPr>
            <w:tcW w:w="6804" w:type="dxa"/>
          </w:tcPr>
          <w:p w14:paraId="200063B0" w14:textId="6F6CE886" w:rsidR="002361FA" w:rsidRPr="007C15F5" w:rsidRDefault="00E22377" w:rsidP="00E22377">
            <w:pPr>
              <w:pStyle w:val="conservationmeasuretitle1"/>
              <w:ind w:left="-110"/>
            </w:pPr>
            <w:bookmarkStart w:id="0" w:name="_Toc418689669"/>
            <w:bookmarkStart w:id="1" w:name="_Toc435711115"/>
            <w:r w:rsidRPr="007C15F5">
              <w:rPr>
                <w:caps w:val="0"/>
              </w:rPr>
              <w:t xml:space="preserve">Conservation Measure </w:t>
            </w:r>
            <w:r w:rsidR="002361FA" w:rsidRPr="007C15F5">
              <w:t>10-10 (201</w:t>
            </w:r>
            <w:bookmarkEnd w:id="0"/>
            <w:bookmarkEnd w:id="1"/>
            <w:ins w:id="2" w:author="Ingrid Slicer" w:date="2018-10-24T17:33:00Z">
              <w:r w:rsidR="00D02D9F">
                <w:t>8</w:t>
              </w:r>
            </w:ins>
            <w:del w:id="3" w:author="Ingrid Slicer" w:date="2018-10-24T17:33:00Z">
              <w:r w:rsidR="002361FA" w:rsidDel="00D02D9F">
                <w:delText>7</w:delText>
              </w:r>
            </w:del>
            <w:r w:rsidR="002361FA">
              <w:t>)</w:t>
            </w:r>
          </w:p>
          <w:p w14:paraId="49FD088A" w14:textId="77777777" w:rsidR="002361FA" w:rsidRPr="007C15F5" w:rsidRDefault="002361FA" w:rsidP="00E22377">
            <w:pPr>
              <w:pStyle w:val="conservationmeasuretitle2"/>
              <w:ind w:left="-110"/>
            </w:pPr>
            <w:bookmarkStart w:id="4" w:name="_Toc418689670"/>
            <w:bookmarkStart w:id="5" w:name="_Toc435711116"/>
            <w:r w:rsidRPr="007C15F5">
              <w:t>CCAMLR Compliance Evaluation Procedure</w:t>
            </w:r>
            <w:bookmarkEnd w:id="4"/>
            <w:bookmarkEnd w:id="5"/>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2361FA" w:rsidRPr="007C15F5" w14:paraId="5067A4D5" w14:textId="77777777" w:rsidTr="00AB7CEB">
              <w:trPr>
                <w:cantSplit/>
              </w:trPr>
              <w:tc>
                <w:tcPr>
                  <w:tcW w:w="1985" w:type="dxa"/>
                </w:tcPr>
                <w:p w14:paraId="0B3D796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Species</w:t>
                  </w:r>
                  <w:r w:rsidRPr="00FB152F">
                    <w:rPr>
                      <w:rFonts w:ascii="Times New Roman" w:hAnsi="Times New Roman" w:cs="Times New Roman"/>
                      <w:sz w:val="20"/>
                    </w:rPr>
                    <w:tab/>
                    <w:t>all</w:t>
                  </w:r>
                </w:p>
              </w:tc>
            </w:tr>
            <w:tr w:rsidR="002361FA" w:rsidRPr="007C15F5" w14:paraId="23A56D04" w14:textId="77777777" w:rsidTr="00AB7CEB">
              <w:trPr>
                <w:cantSplit/>
              </w:trPr>
              <w:tc>
                <w:tcPr>
                  <w:tcW w:w="1985" w:type="dxa"/>
                </w:tcPr>
                <w:p w14:paraId="332B6A9A" w14:textId="77777777" w:rsidR="002361FA" w:rsidRPr="002361FA" w:rsidRDefault="002361FA" w:rsidP="00AB7CEB">
                  <w:pPr>
                    <w:pStyle w:val="Footer"/>
                    <w:keepNext/>
                    <w:tabs>
                      <w:tab w:val="right" w:pos="1719"/>
                    </w:tabs>
                    <w:spacing w:line="200" w:lineRule="atLeast"/>
                  </w:pPr>
                  <w:r w:rsidRPr="002361FA">
                    <w:t>Area</w:t>
                  </w:r>
                  <w:r w:rsidRPr="002361FA">
                    <w:tab/>
                    <w:t>all</w:t>
                  </w:r>
                </w:p>
              </w:tc>
            </w:tr>
            <w:tr w:rsidR="002361FA" w:rsidRPr="007C15F5" w14:paraId="5A0A68BC" w14:textId="77777777" w:rsidTr="00AB7CEB">
              <w:trPr>
                <w:cantSplit/>
              </w:trPr>
              <w:tc>
                <w:tcPr>
                  <w:tcW w:w="1985" w:type="dxa"/>
                </w:tcPr>
                <w:p w14:paraId="1C53E87B"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Season</w:t>
                  </w:r>
                  <w:r w:rsidRPr="00FB152F">
                    <w:rPr>
                      <w:rFonts w:ascii="Times New Roman" w:hAnsi="Times New Roman" w:cs="Times New Roman"/>
                      <w:sz w:val="20"/>
                    </w:rPr>
                    <w:tab/>
                    <w:t>all</w:t>
                  </w:r>
                </w:p>
              </w:tc>
            </w:tr>
            <w:tr w:rsidR="002361FA" w:rsidRPr="007C15F5" w14:paraId="0ABF5025" w14:textId="77777777" w:rsidTr="00AB7CEB">
              <w:trPr>
                <w:cantSplit/>
              </w:trPr>
              <w:tc>
                <w:tcPr>
                  <w:tcW w:w="1985" w:type="dxa"/>
                </w:tcPr>
                <w:p w14:paraId="5C60DB06" w14:textId="77777777" w:rsidR="002361FA" w:rsidRPr="00FB152F" w:rsidRDefault="002361FA" w:rsidP="00AB7CEB">
                  <w:pPr>
                    <w:keepNext/>
                    <w:tabs>
                      <w:tab w:val="right" w:pos="1719"/>
                    </w:tabs>
                    <w:spacing w:line="200" w:lineRule="atLeast"/>
                    <w:rPr>
                      <w:rFonts w:ascii="Times New Roman" w:hAnsi="Times New Roman" w:cs="Times New Roman"/>
                      <w:sz w:val="20"/>
                    </w:rPr>
                  </w:pPr>
                  <w:r w:rsidRPr="00FB152F">
                    <w:rPr>
                      <w:rFonts w:ascii="Times New Roman" w:hAnsi="Times New Roman" w:cs="Times New Roman"/>
                      <w:sz w:val="20"/>
                    </w:rPr>
                    <w:t>Gear</w:t>
                  </w:r>
                  <w:r w:rsidRPr="00FB152F">
                    <w:rPr>
                      <w:rFonts w:ascii="Times New Roman" w:hAnsi="Times New Roman" w:cs="Times New Roman"/>
                      <w:sz w:val="20"/>
                    </w:rPr>
                    <w:tab/>
                    <w:t>all</w:t>
                  </w:r>
                </w:p>
              </w:tc>
            </w:tr>
          </w:tbl>
          <w:p w14:paraId="6872628C" w14:textId="77777777" w:rsidR="002361FA" w:rsidRPr="007C15F5" w:rsidRDefault="002361FA" w:rsidP="00AB7CEB">
            <w:pPr>
              <w:pStyle w:val="conservationmeasuretitle1"/>
            </w:pPr>
          </w:p>
        </w:tc>
      </w:tr>
    </w:tbl>
    <w:p w14:paraId="103D61BE" w14:textId="77777777" w:rsidR="002361FA" w:rsidRPr="007C15F5" w:rsidRDefault="002361FA" w:rsidP="002361FA">
      <w:pPr>
        <w:pStyle w:val="cmpara"/>
        <w:keepNext/>
        <w:spacing w:before="240"/>
      </w:pPr>
      <w:r w:rsidRPr="007C15F5">
        <w:t>The Commission,</w:t>
      </w:r>
    </w:p>
    <w:p w14:paraId="1DDB7351" w14:textId="77777777" w:rsidR="002361FA" w:rsidRPr="007C15F5" w:rsidRDefault="002361FA" w:rsidP="002361FA">
      <w:pPr>
        <w:pStyle w:val="cmindentedpara"/>
      </w:pPr>
      <w:r w:rsidRPr="007C15F5">
        <w:rPr>
          <w:u w:val="single"/>
        </w:rPr>
        <w:t>Recalling</w:t>
      </w:r>
      <w:r w:rsidRPr="007C15F5">
        <w:t xml:space="preserve"> that the Commission has adopted a wide range of conservation measures to give effect to the objective of the Convention,</w:t>
      </w:r>
    </w:p>
    <w:p w14:paraId="06E3B43C" w14:textId="77777777" w:rsidR="002361FA" w:rsidRPr="007C15F5" w:rsidRDefault="002361FA" w:rsidP="002361FA">
      <w:pPr>
        <w:pStyle w:val="cmindentedpara"/>
        <w:rPr>
          <w:u w:val="single"/>
        </w:rPr>
      </w:pPr>
      <w:r w:rsidRPr="007C15F5">
        <w:rPr>
          <w:u w:val="single"/>
        </w:rPr>
        <w:t>Recalling</w:t>
      </w:r>
      <w:r w:rsidRPr="003024CB">
        <w:t xml:space="preserve"> further that in accordance with Article XXIV of the Convention the Commission has adopted the Scheme of International Scientific Observation,</w:t>
      </w:r>
    </w:p>
    <w:p w14:paraId="6886120C" w14:textId="77777777" w:rsidR="002361FA" w:rsidRPr="007C15F5" w:rsidRDefault="002361FA" w:rsidP="002361FA">
      <w:pPr>
        <w:pStyle w:val="cmindentedpara"/>
      </w:pPr>
      <w:r w:rsidRPr="007C15F5">
        <w:rPr>
          <w:u w:val="single"/>
        </w:rPr>
        <w:t>Noting</w:t>
      </w:r>
      <w:r w:rsidRPr="007C15F5">
        <w:t xml:space="preserve"> Article XXI of the Convention which requires Contracting Parties to take appropriate measures within their competence to ensure compliance with the provisions of the Convention and with conservation measures adopted by the Commission,</w:t>
      </w:r>
    </w:p>
    <w:p w14:paraId="7A6F55A9" w14:textId="77777777" w:rsidR="002361FA" w:rsidRPr="007C15F5" w:rsidRDefault="002361FA" w:rsidP="002361FA">
      <w:pPr>
        <w:pStyle w:val="cmindentedpara"/>
      </w:pPr>
      <w:r w:rsidRPr="007C15F5">
        <w:rPr>
          <w:u w:val="single"/>
        </w:rPr>
        <w:t>Noting</w:t>
      </w:r>
      <w:r w:rsidRPr="007C15F5">
        <w:t xml:space="preserve"> that, in accordance with Article X of the Convention, the Commission has undertaken to draw the attention of all Contracting Parties to any activity which, in the opinion of the Commission, affects the implementation by a Contracting Party of the objective of the Convention or the compliance by that Contracting Party with its obligations under the Convention,</w:t>
      </w:r>
    </w:p>
    <w:p w14:paraId="1C36258A" w14:textId="61A635A2" w:rsidR="002361FA" w:rsidRPr="007C15F5" w:rsidRDefault="002361FA" w:rsidP="002361FA">
      <w:pPr>
        <w:pStyle w:val="cmindentedpara"/>
      </w:pPr>
      <w:r w:rsidRPr="007C15F5">
        <w:rPr>
          <w:u w:val="single"/>
        </w:rPr>
        <w:t>Noting also</w:t>
      </w:r>
      <w:r w:rsidRPr="007C15F5">
        <w:t xml:space="preserve"> that, in accordance with international law, as well as Conservation Measures 10</w:t>
      </w:r>
      <w:r w:rsidR="00202782">
        <w:noBreakHyphen/>
      </w:r>
      <w:r w:rsidRPr="007C15F5">
        <w:t>06 and 10-08, Contracting Parties have responsibilities to exercise effective control over their flagged vessels and with respect to their nationals,</w:t>
      </w:r>
    </w:p>
    <w:p w14:paraId="644ADD65" w14:textId="77777777" w:rsidR="002361FA" w:rsidRPr="007C15F5" w:rsidRDefault="002361FA" w:rsidP="002361FA">
      <w:pPr>
        <w:pStyle w:val="cmindentedpara"/>
      </w:pPr>
      <w:r w:rsidRPr="007C15F5">
        <w:rPr>
          <w:u w:val="single"/>
        </w:rPr>
        <w:t>Noting further</w:t>
      </w:r>
      <w:r w:rsidRPr="007C15F5">
        <w:t xml:space="preserve"> that, in a responsible, open, transparent and non-discriminatory manner, the Commission should be made aware of all available information that may be relevant to the work of the Commission in identifying and addressing instances of non-compliance with conservation measures,</w:t>
      </w:r>
    </w:p>
    <w:p w14:paraId="271C69B9" w14:textId="77777777" w:rsidR="002361FA" w:rsidRPr="007C15F5" w:rsidRDefault="002361FA" w:rsidP="002361FA">
      <w:pPr>
        <w:pStyle w:val="cmindentedpara"/>
        <w:rPr>
          <w:u w:val="single"/>
        </w:rPr>
      </w:pPr>
      <w:r w:rsidRPr="007C15F5">
        <w:rPr>
          <w:u w:val="single"/>
        </w:rPr>
        <w:t>Noting further</w:t>
      </w:r>
      <w:r w:rsidRPr="003024CB">
        <w:t xml:space="preserve"> that </w:t>
      </w:r>
      <w:proofErr w:type="gramStart"/>
      <w:r w:rsidRPr="003024CB">
        <w:t>in order to</w:t>
      </w:r>
      <w:proofErr w:type="gramEnd"/>
      <w:r w:rsidRPr="003024CB">
        <w:t xml:space="preserve"> maintain the objectivity and scientific integrity of the data, the vessels on which scientific observers are deployed and the scientific observers themselves shall uphold and promote the provisions of Part D of the Scheme of International Scientific Observation,</w:t>
      </w:r>
    </w:p>
    <w:p w14:paraId="0810A59E" w14:textId="77777777" w:rsidR="002361FA" w:rsidRPr="007C15F5" w:rsidRDefault="002361FA" w:rsidP="002361FA">
      <w:pPr>
        <w:pStyle w:val="cmindentedpara"/>
      </w:pPr>
      <w:r w:rsidRPr="007C15F5">
        <w:rPr>
          <w:u w:val="single"/>
        </w:rPr>
        <w:t>Recalling</w:t>
      </w:r>
      <w:r w:rsidRPr="007C15F5">
        <w:t xml:space="preserve"> the obligation of Contracting Parties to notify and inform the Secretariat of possible instances of non-compliance and to respond to such instances in accordance with the requirements of existing conservation measures,</w:t>
      </w:r>
    </w:p>
    <w:p w14:paraId="01AE55D9" w14:textId="77777777" w:rsidR="002361FA" w:rsidRPr="007C15F5" w:rsidRDefault="002361FA" w:rsidP="00757C67">
      <w:pPr>
        <w:pStyle w:val="cmpara"/>
      </w:pPr>
      <w:r w:rsidRPr="007C15F5">
        <w:t>hereby adopts the following conservation measure in accordance with Article IX of the Convention:</w:t>
      </w:r>
    </w:p>
    <w:p w14:paraId="18202932" w14:textId="77777777" w:rsidR="002361FA" w:rsidRPr="007C15F5" w:rsidRDefault="002361FA" w:rsidP="00757C67">
      <w:pPr>
        <w:pStyle w:val="cmnumberedpara"/>
      </w:pPr>
      <w:r w:rsidRPr="007C15F5">
        <w:t>1.</w:t>
      </w:r>
      <w:r w:rsidRPr="007C15F5">
        <w:tab/>
        <w:t>Draft CCAMLR Compliance Reports</w:t>
      </w:r>
    </w:p>
    <w:p w14:paraId="1DFE856E" w14:textId="40647A31" w:rsidR="002A29C4" w:rsidRDefault="00EE4016" w:rsidP="00757C67">
      <w:pPr>
        <w:pStyle w:val="cmsubpara"/>
      </w:pPr>
      <w:r>
        <w:t>(</w:t>
      </w:r>
      <w:proofErr w:type="spellStart"/>
      <w:r>
        <w:t>i</w:t>
      </w:r>
      <w:proofErr w:type="spellEnd"/>
      <w:r>
        <w:t>)</w:t>
      </w:r>
      <w:r w:rsidR="00F256A5" w:rsidRPr="00EE4016">
        <w:tab/>
      </w:r>
      <w:r w:rsidR="002361FA" w:rsidRPr="00EE4016">
        <w:t xml:space="preserve">The Secretariat shall compile a </w:t>
      </w:r>
      <w:r w:rsidR="002361FA" w:rsidRPr="00EE4016">
        <w:rPr>
          <w:iCs/>
        </w:rPr>
        <w:t>Draft CCAMLR Compliance Report</w:t>
      </w:r>
      <w:r w:rsidR="002361FA" w:rsidRPr="00EE4016">
        <w:t xml:space="preserve"> using the template in Annex 10-10/A for each Contracting Party where there is an issue identified in the implementation of any conservation measure contained in the </w:t>
      </w:r>
      <w:r w:rsidR="002361FA" w:rsidRPr="00EE4016">
        <w:rPr>
          <w:i/>
        </w:rPr>
        <w:t>Schedule of Conservation Measures in Force</w:t>
      </w:r>
      <w:r w:rsidR="002361FA" w:rsidRPr="00EE4016">
        <w:t xml:space="preserve"> and Part D of the Scheme of International Scientific Observation. The </w:t>
      </w:r>
      <w:r w:rsidR="002361FA" w:rsidRPr="00EE4016">
        <w:rPr>
          <w:iCs/>
        </w:rPr>
        <w:t>Draft CCAMLR Compliance Report</w:t>
      </w:r>
      <w:r w:rsidR="002361FA" w:rsidRPr="00EE4016">
        <w:t xml:space="preserve"> </w:t>
      </w:r>
      <w:r w:rsidR="005A4906">
        <w:t xml:space="preserve">shall </w:t>
      </w:r>
      <w:r w:rsidR="002361FA">
        <w:rPr>
          <w:spacing w:val="-1"/>
        </w:rPr>
        <w:lastRenderedPageBreak/>
        <w:t>c</w:t>
      </w:r>
      <w:r w:rsidR="00BC4F9A">
        <w:rPr>
          <w:spacing w:val="-1"/>
        </w:rPr>
        <w:t>over</w:t>
      </w:r>
      <w:r w:rsidR="00A74C6A">
        <w:rPr>
          <w:spacing w:val="-1"/>
        </w:rPr>
        <w:t xml:space="preserve"> compliance issues that were identified during</w:t>
      </w:r>
      <w:r w:rsidR="00BC4F9A">
        <w:rPr>
          <w:spacing w:val="35"/>
        </w:rPr>
        <w:t xml:space="preserve"> </w:t>
      </w:r>
      <w:r w:rsidR="00BC4F9A">
        <w:t>the</w:t>
      </w:r>
      <w:r w:rsidR="00BC4F9A">
        <w:rPr>
          <w:spacing w:val="32"/>
        </w:rPr>
        <w:t xml:space="preserve"> </w:t>
      </w:r>
      <w:r w:rsidR="00BC4F9A">
        <w:t>period</w:t>
      </w:r>
      <w:r w:rsidR="00BC4F9A">
        <w:rPr>
          <w:spacing w:val="33"/>
        </w:rPr>
        <w:t xml:space="preserve"> </w:t>
      </w:r>
      <w:r w:rsidR="00BC4F9A">
        <w:t>from</w:t>
      </w:r>
      <w:r w:rsidR="00BC4F9A">
        <w:rPr>
          <w:spacing w:val="34"/>
        </w:rPr>
        <w:t xml:space="preserve"> </w:t>
      </w:r>
      <w:r w:rsidR="00BC4F9A">
        <w:t>1</w:t>
      </w:r>
      <w:r w:rsidR="00BC4F9A">
        <w:rPr>
          <w:spacing w:val="36"/>
        </w:rPr>
        <w:t xml:space="preserve"> </w:t>
      </w:r>
      <w:r w:rsidR="00BC4F9A">
        <w:rPr>
          <w:spacing w:val="-1"/>
        </w:rPr>
        <w:t>August</w:t>
      </w:r>
      <w:r w:rsidR="00BC4F9A">
        <w:rPr>
          <w:spacing w:val="34"/>
        </w:rPr>
        <w:t xml:space="preserve"> </w:t>
      </w:r>
      <w:r w:rsidR="00BC4F9A">
        <w:t>to</w:t>
      </w:r>
      <w:r w:rsidR="00BC4F9A">
        <w:rPr>
          <w:spacing w:val="33"/>
        </w:rPr>
        <w:t xml:space="preserve"> </w:t>
      </w:r>
      <w:r w:rsidR="00BC4F9A">
        <w:t>31</w:t>
      </w:r>
      <w:r w:rsidR="00202782">
        <w:rPr>
          <w:spacing w:val="36"/>
        </w:rPr>
        <w:t> </w:t>
      </w:r>
      <w:r w:rsidR="00BC4F9A">
        <w:rPr>
          <w:spacing w:val="1"/>
        </w:rPr>
        <w:t>July</w:t>
      </w:r>
      <w:r w:rsidR="00BC4F9A">
        <w:rPr>
          <w:spacing w:val="28"/>
        </w:rPr>
        <w:t xml:space="preserve"> </w:t>
      </w:r>
      <w:r w:rsidR="00BC4F9A">
        <w:t>of</w:t>
      </w:r>
      <w:r w:rsidR="00BC4F9A">
        <w:rPr>
          <w:spacing w:val="32"/>
        </w:rPr>
        <w:t xml:space="preserve"> </w:t>
      </w:r>
      <w:r w:rsidR="00BC4F9A">
        <w:t>the</w:t>
      </w:r>
      <w:r w:rsidR="00BC4F9A">
        <w:rPr>
          <w:spacing w:val="32"/>
        </w:rPr>
        <w:t xml:space="preserve"> </w:t>
      </w:r>
      <w:r w:rsidR="00BC4F9A">
        <w:t>following</w:t>
      </w:r>
      <w:r w:rsidR="00BC4F9A">
        <w:rPr>
          <w:spacing w:val="36"/>
        </w:rPr>
        <w:t xml:space="preserve"> </w:t>
      </w:r>
      <w:r w:rsidR="00BC4F9A">
        <w:rPr>
          <w:spacing w:val="-2"/>
        </w:rPr>
        <w:t>year</w:t>
      </w:r>
      <w:r w:rsidR="00A74C6A">
        <w:rPr>
          <w:spacing w:val="-2"/>
        </w:rPr>
        <w:t xml:space="preserve"> </w:t>
      </w:r>
      <w:r w:rsidR="00B52506">
        <w:rPr>
          <w:spacing w:val="-2"/>
        </w:rPr>
        <w:t>and</w:t>
      </w:r>
      <w:r w:rsidR="00A74C6A">
        <w:rPr>
          <w:spacing w:val="-2"/>
        </w:rPr>
        <w:t xml:space="preserve"> issues noted </w:t>
      </w:r>
      <w:r w:rsidR="00B52506">
        <w:rPr>
          <w:spacing w:val="-2"/>
        </w:rPr>
        <w:t xml:space="preserve">by the Commission </w:t>
      </w:r>
      <w:r w:rsidR="00A74C6A">
        <w:rPr>
          <w:spacing w:val="-2"/>
        </w:rPr>
        <w:t>as requiring additional information</w:t>
      </w:r>
      <w:r w:rsidR="00B52506">
        <w:rPr>
          <w:spacing w:val="-2"/>
        </w:rPr>
        <w:t xml:space="preserve"> from a Contracting Party</w:t>
      </w:r>
      <w:r w:rsidR="00A74C6A">
        <w:rPr>
          <w:spacing w:val="-2"/>
        </w:rPr>
        <w:t xml:space="preserve"> in the previous year’s CCAMLR Compliance Report</w:t>
      </w:r>
      <w:r w:rsidR="00BC4F9A">
        <w:rPr>
          <w:spacing w:val="-2"/>
        </w:rPr>
        <w:t>.</w:t>
      </w:r>
      <w:r w:rsidR="00BC4F9A">
        <w:rPr>
          <w:spacing w:val="38"/>
        </w:rPr>
        <w:t xml:space="preserve"> </w:t>
      </w:r>
      <w:r w:rsidR="00BC4F9A">
        <w:rPr>
          <w:spacing w:val="-2"/>
        </w:rPr>
        <w:t>In</w:t>
      </w:r>
      <w:r w:rsidR="00BC4F9A">
        <w:rPr>
          <w:spacing w:val="36"/>
        </w:rPr>
        <w:t xml:space="preserve"> </w:t>
      </w:r>
      <w:r w:rsidR="00BC4F9A">
        <w:t>compiling</w:t>
      </w:r>
      <w:r w:rsidR="00BC4F9A">
        <w:rPr>
          <w:spacing w:val="28"/>
        </w:rPr>
        <w:t xml:space="preserve"> </w:t>
      </w:r>
      <w:r w:rsidR="00BC4F9A">
        <w:rPr>
          <w:spacing w:val="-1"/>
        </w:rPr>
        <w:t>Draft</w:t>
      </w:r>
      <w:r w:rsidR="00BC4F9A">
        <w:rPr>
          <w:spacing w:val="10"/>
        </w:rPr>
        <w:t xml:space="preserve"> </w:t>
      </w:r>
      <w:r w:rsidR="00BC4F9A">
        <w:rPr>
          <w:spacing w:val="-1"/>
        </w:rPr>
        <w:t>CCAMLR</w:t>
      </w:r>
      <w:r w:rsidR="00BC4F9A">
        <w:rPr>
          <w:spacing w:val="10"/>
        </w:rPr>
        <w:t xml:space="preserve"> </w:t>
      </w:r>
      <w:r w:rsidR="00BC4F9A">
        <w:rPr>
          <w:spacing w:val="-1"/>
        </w:rPr>
        <w:t>Compliance</w:t>
      </w:r>
      <w:r w:rsidR="00BC4F9A">
        <w:rPr>
          <w:spacing w:val="8"/>
        </w:rPr>
        <w:t xml:space="preserve"> </w:t>
      </w:r>
      <w:r w:rsidR="00BC4F9A">
        <w:rPr>
          <w:spacing w:val="-1"/>
        </w:rPr>
        <w:t>Reports,</w:t>
      </w:r>
      <w:r w:rsidR="00BC4F9A">
        <w:rPr>
          <w:spacing w:val="9"/>
        </w:rPr>
        <w:t xml:space="preserve"> </w:t>
      </w:r>
      <w:r w:rsidR="00BC4F9A">
        <w:t>the</w:t>
      </w:r>
      <w:r w:rsidR="00BC4F9A">
        <w:rPr>
          <w:spacing w:val="8"/>
        </w:rPr>
        <w:t xml:space="preserve"> </w:t>
      </w:r>
      <w:r w:rsidR="00BC4F9A">
        <w:rPr>
          <w:spacing w:val="-1"/>
        </w:rPr>
        <w:t>Secretariat</w:t>
      </w:r>
      <w:r w:rsidR="00BC4F9A">
        <w:rPr>
          <w:spacing w:val="10"/>
        </w:rPr>
        <w:t xml:space="preserve"> </w:t>
      </w:r>
      <w:r w:rsidR="00BC4F9A">
        <w:rPr>
          <w:spacing w:val="-1"/>
        </w:rPr>
        <w:t>shall</w:t>
      </w:r>
      <w:r w:rsidR="00BC4F9A">
        <w:rPr>
          <w:spacing w:val="10"/>
        </w:rPr>
        <w:t xml:space="preserve"> </w:t>
      </w:r>
      <w:proofErr w:type="gramStart"/>
      <w:r w:rsidR="00BC4F9A">
        <w:rPr>
          <w:spacing w:val="-1"/>
        </w:rPr>
        <w:t>take</w:t>
      </w:r>
      <w:r w:rsidR="00BC4F9A">
        <w:rPr>
          <w:spacing w:val="8"/>
        </w:rPr>
        <w:t xml:space="preserve"> </w:t>
      </w:r>
      <w:r w:rsidR="00BC4F9A">
        <w:t>into</w:t>
      </w:r>
      <w:r w:rsidR="00BC4F9A">
        <w:rPr>
          <w:spacing w:val="9"/>
        </w:rPr>
        <w:t xml:space="preserve"> </w:t>
      </w:r>
      <w:r w:rsidR="00BC4F9A">
        <w:rPr>
          <w:spacing w:val="-1"/>
        </w:rPr>
        <w:t>account</w:t>
      </w:r>
      <w:proofErr w:type="gramEnd"/>
      <w:r w:rsidR="00BC4F9A">
        <w:rPr>
          <w:spacing w:val="73"/>
        </w:rPr>
        <w:t xml:space="preserve"> </w:t>
      </w:r>
      <w:r w:rsidR="00BC4F9A">
        <w:rPr>
          <w:spacing w:val="-1"/>
        </w:rPr>
        <w:t>appropriate</w:t>
      </w:r>
      <w:r w:rsidR="00BC4F9A">
        <w:rPr>
          <w:spacing w:val="1"/>
        </w:rPr>
        <w:t xml:space="preserve"> </w:t>
      </w:r>
      <w:r w:rsidR="00BC4F9A">
        <w:rPr>
          <w:spacing w:val="-1"/>
        </w:rPr>
        <w:t xml:space="preserve">compliance </w:t>
      </w:r>
      <w:r w:rsidR="00BC4F9A">
        <w:t>data</w:t>
      </w:r>
      <w:r w:rsidR="00BC4F9A">
        <w:rPr>
          <w:spacing w:val="-1"/>
        </w:rPr>
        <w:t xml:space="preserve"> holdings,</w:t>
      </w:r>
      <w:r w:rsidR="00BC4F9A">
        <w:t xml:space="preserve"> </w:t>
      </w:r>
      <w:r w:rsidR="00BC4F9A">
        <w:rPr>
          <w:spacing w:val="-1"/>
        </w:rPr>
        <w:t>as</w:t>
      </w:r>
      <w:r w:rsidR="00BC4F9A">
        <w:rPr>
          <w:spacing w:val="2"/>
        </w:rPr>
        <w:t xml:space="preserve"> </w:t>
      </w:r>
      <w:r w:rsidR="00BC4F9A">
        <w:rPr>
          <w:spacing w:val="-1"/>
        </w:rPr>
        <w:t>well</w:t>
      </w:r>
      <w:r w:rsidR="00BC4F9A">
        <w:t xml:space="preserve"> </w:t>
      </w:r>
      <w:r w:rsidR="00BC4F9A">
        <w:rPr>
          <w:spacing w:val="-1"/>
        </w:rPr>
        <w:t>as</w:t>
      </w:r>
      <w:r w:rsidR="00BC4F9A">
        <w:t xml:space="preserve"> data</w:t>
      </w:r>
      <w:r w:rsidR="00BC4F9A">
        <w:rPr>
          <w:spacing w:val="-1"/>
        </w:rPr>
        <w:t xml:space="preserve"> from</w:t>
      </w:r>
      <w:r w:rsidR="00BC4F9A">
        <w:t xml:space="preserve"> </w:t>
      </w:r>
      <w:r w:rsidR="00BC4F9A">
        <w:rPr>
          <w:spacing w:val="-1"/>
        </w:rPr>
        <w:t>other</w:t>
      </w:r>
      <w:r w:rsidR="00BC4F9A">
        <w:rPr>
          <w:spacing w:val="1"/>
        </w:rPr>
        <w:t xml:space="preserve"> </w:t>
      </w:r>
      <w:r w:rsidR="00BC4F9A">
        <w:rPr>
          <w:spacing w:val="-1"/>
        </w:rPr>
        <w:t>relevant</w:t>
      </w:r>
      <w:r w:rsidR="00BC4F9A">
        <w:t xml:space="preserve"> </w:t>
      </w:r>
      <w:r w:rsidR="00BC4F9A">
        <w:rPr>
          <w:spacing w:val="-1"/>
        </w:rPr>
        <w:t>sources.</w:t>
      </w:r>
    </w:p>
    <w:p w14:paraId="7C5C9BF7" w14:textId="7E675EF1" w:rsidR="002A29C4" w:rsidRDefault="00A3219D" w:rsidP="00757C67">
      <w:pPr>
        <w:pStyle w:val="cmsubpara"/>
      </w:pPr>
      <w:r>
        <w:t>(ii)</w:t>
      </w:r>
      <w:r>
        <w:tab/>
      </w:r>
      <w:r w:rsidR="00BC4F9A">
        <w:t>The</w:t>
      </w:r>
      <w:r w:rsidR="00BC4F9A">
        <w:rPr>
          <w:spacing w:val="8"/>
        </w:rPr>
        <w:t xml:space="preserve"> </w:t>
      </w:r>
      <w:r w:rsidR="00BC4F9A">
        <w:t>Secretariat</w:t>
      </w:r>
      <w:r w:rsidR="00BC4F9A">
        <w:rPr>
          <w:spacing w:val="10"/>
        </w:rPr>
        <w:t xml:space="preserve"> </w:t>
      </w:r>
      <w:r w:rsidR="00BC4F9A">
        <w:t>shall</w:t>
      </w:r>
      <w:r w:rsidR="00BC4F9A">
        <w:rPr>
          <w:spacing w:val="10"/>
        </w:rPr>
        <w:t xml:space="preserve"> </w:t>
      </w:r>
      <w:r w:rsidR="00BC4F9A">
        <w:t>circulate</w:t>
      </w:r>
      <w:r w:rsidR="00BC4F9A">
        <w:rPr>
          <w:spacing w:val="8"/>
        </w:rPr>
        <w:t xml:space="preserve"> </w:t>
      </w:r>
      <w:r w:rsidR="00BC4F9A">
        <w:t>to</w:t>
      </w:r>
      <w:r w:rsidR="00BC4F9A">
        <w:rPr>
          <w:spacing w:val="9"/>
        </w:rPr>
        <w:t xml:space="preserve"> </w:t>
      </w:r>
      <w:r w:rsidR="00BC4F9A">
        <w:t>each</w:t>
      </w:r>
      <w:r w:rsidR="00BC4F9A">
        <w:rPr>
          <w:spacing w:val="9"/>
        </w:rPr>
        <w:t xml:space="preserve"> </w:t>
      </w:r>
      <w:r w:rsidR="00BC4F9A">
        <w:t>Contracting</w:t>
      </w:r>
      <w:r w:rsidR="00BC4F9A">
        <w:rPr>
          <w:spacing w:val="7"/>
        </w:rPr>
        <w:t xml:space="preserve"> </w:t>
      </w:r>
      <w:r w:rsidR="00BC4F9A">
        <w:t>Party</w:t>
      </w:r>
      <w:r w:rsidR="00BC4F9A">
        <w:rPr>
          <w:spacing w:val="2"/>
        </w:rPr>
        <w:t xml:space="preserve"> </w:t>
      </w:r>
      <w:r w:rsidR="00BC4F9A">
        <w:t>its</w:t>
      </w:r>
      <w:r w:rsidR="00BC4F9A">
        <w:rPr>
          <w:spacing w:val="9"/>
        </w:rPr>
        <w:t xml:space="preserve"> </w:t>
      </w:r>
      <w:r w:rsidR="00BC4F9A">
        <w:t>respective</w:t>
      </w:r>
      <w:r w:rsidR="00BC4F9A">
        <w:rPr>
          <w:spacing w:val="8"/>
        </w:rPr>
        <w:t xml:space="preserve"> </w:t>
      </w:r>
      <w:r w:rsidR="00BC4F9A">
        <w:t>Draft</w:t>
      </w:r>
      <w:r w:rsidR="00BC4F9A">
        <w:rPr>
          <w:spacing w:val="70"/>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no</w:t>
      </w:r>
      <w:r w:rsidR="00BC4F9A">
        <w:rPr>
          <w:spacing w:val="2"/>
        </w:rPr>
        <w:t xml:space="preserve"> </w:t>
      </w:r>
      <w:r w:rsidR="00BC4F9A">
        <w:t>later</w:t>
      </w:r>
      <w:r w:rsidR="00BC4F9A">
        <w:rPr>
          <w:spacing w:val="1"/>
        </w:rPr>
        <w:t xml:space="preserve"> </w:t>
      </w:r>
      <w:r w:rsidR="00BC4F9A">
        <w:t>than</w:t>
      </w:r>
      <w:r w:rsidR="00BC4F9A">
        <w:rPr>
          <w:spacing w:val="2"/>
        </w:rPr>
        <w:t xml:space="preserve"> </w:t>
      </w:r>
      <w:r w:rsidR="00BC4F9A">
        <w:t>75</w:t>
      </w:r>
      <w:r w:rsidR="00BC4F9A">
        <w:rPr>
          <w:spacing w:val="2"/>
        </w:rPr>
        <w:t xml:space="preserve"> </w:t>
      </w:r>
      <w:r w:rsidR="00BC4F9A">
        <w:rPr>
          <w:spacing w:val="-2"/>
        </w:rPr>
        <w:t>days</w:t>
      </w:r>
      <w:r w:rsidR="00BC4F9A">
        <w:rPr>
          <w:spacing w:val="2"/>
        </w:rPr>
        <w:t xml:space="preserve"> </w:t>
      </w:r>
      <w:r w:rsidR="00BC4F9A">
        <w:t>before</w:t>
      </w:r>
      <w:r w:rsidR="00BC4F9A">
        <w:rPr>
          <w:spacing w:val="1"/>
        </w:rPr>
        <w:t xml:space="preserve"> </w:t>
      </w:r>
      <w:r w:rsidR="00BC4F9A">
        <w:t>the annual</w:t>
      </w:r>
      <w:r w:rsidR="00BC4F9A">
        <w:rPr>
          <w:spacing w:val="53"/>
        </w:rPr>
        <w:t xml:space="preserve"> </w:t>
      </w:r>
      <w:r w:rsidR="00BC4F9A">
        <w:t>Commission</w:t>
      </w:r>
      <w:r w:rsidR="00BC4F9A">
        <w:rPr>
          <w:spacing w:val="-3"/>
        </w:rPr>
        <w:t xml:space="preserve"> </w:t>
      </w:r>
      <w:r w:rsidR="00BC4F9A">
        <w:t>meeting.</w:t>
      </w:r>
    </w:p>
    <w:p w14:paraId="0F79DD71" w14:textId="68442D64" w:rsidR="002A29C4" w:rsidRDefault="00EE4016" w:rsidP="00757C67">
      <w:pPr>
        <w:pStyle w:val="cmsubpara"/>
      </w:pPr>
      <w:r>
        <w:rPr>
          <w:spacing w:val="-2"/>
        </w:rPr>
        <w:t>(</w:t>
      </w:r>
      <w:r w:rsidR="00A3219D">
        <w:rPr>
          <w:spacing w:val="-2"/>
        </w:rPr>
        <w:t>i</w:t>
      </w:r>
      <w:r>
        <w:rPr>
          <w:spacing w:val="-2"/>
        </w:rPr>
        <w:t>ii)</w:t>
      </w:r>
      <w:r>
        <w:rPr>
          <w:spacing w:val="-2"/>
        </w:rPr>
        <w:tab/>
      </w:r>
      <w:r w:rsidR="00BC4F9A">
        <w:rPr>
          <w:spacing w:val="-2"/>
        </w:rPr>
        <w:t>In</w:t>
      </w:r>
      <w:r w:rsidR="00BC4F9A">
        <w:rPr>
          <w:spacing w:val="45"/>
        </w:rPr>
        <w:t xml:space="preserve"> </w:t>
      </w:r>
      <w:r w:rsidR="00BC4F9A">
        <w:t>considering</w:t>
      </w:r>
      <w:r w:rsidR="00BC4F9A">
        <w:rPr>
          <w:spacing w:val="40"/>
        </w:rPr>
        <w:t xml:space="preserve"> </w:t>
      </w:r>
      <w:r w:rsidR="00BC4F9A">
        <w:t>its</w:t>
      </w:r>
      <w:r w:rsidR="00BC4F9A">
        <w:rPr>
          <w:spacing w:val="43"/>
        </w:rPr>
        <w:t xml:space="preserve"> </w:t>
      </w:r>
      <w:r w:rsidR="00BC4F9A">
        <w:t>Draft</w:t>
      </w:r>
      <w:r w:rsidR="00BC4F9A">
        <w:rPr>
          <w:spacing w:val="46"/>
        </w:rPr>
        <w:t xml:space="preserve"> </w:t>
      </w:r>
      <w:r w:rsidR="00BC4F9A">
        <w:rPr>
          <w:spacing w:val="-2"/>
        </w:rPr>
        <w:t>CCAMLR</w:t>
      </w:r>
      <w:r w:rsidR="00BC4F9A">
        <w:rPr>
          <w:spacing w:val="43"/>
        </w:rPr>
        <w:t xml:space="preserve"> </w:t>
      </w:r>
      <w:r w:rsidR="00BC4F9A">
        <w:t>Compliance</w:t>
      </w:r>
      <w:r w:rsidR="00BC4F9A">
        <w:rPr>
          <w:spacing w:val="44"/>
        </w:rPr>
        <w:t xml:space="preserve"> </w:t>
      </w:r>
      <w:r w:rsidR="00BC4F9A">
        <w:t>Report,</w:t>
      </w:r>
      <w:r w:rsidR="00BC4F9A">
        <w:rPr>
          <w:spacing w:val="43"/>
        </w:rPr>
        <w:t xml:space="preserve"> </w:t>
      </w:r>
      <w:r w:rsidR="00BC4F9A">
        <w:t>each</w:t>
      </w:r>
      <w:r w:rsidR="00BC4F9A">
        <w:rPr>
          <w:spacing w:val="43"/>
        </w:rPr>
        <w:t xml:space="preserve"> </w:t>
      </w:r>
      <w:r w:rsidR="00BC4F9A">
        <w:t>Contracting</w:t>
      </w:r>
      <w:r w:rsidR="00BC4F9A">
        <w:rPr>
          <w:spacing w:val="40"/>
        </w:rPr>
        <w:t xml:space="preserve"> </w:t>
      </w:r>
      <w:r w:rsidR="00BC4F9A">
        <w:t>Party</w:t>
      </w:r>
      <w:r w:rsidR="00BC4F9A">
        <w:rPr>
          <w:spacing w:val="87"/>
        </w:rPr>
        <w:t xml:space="preserve"> </w:t>
      </w:r>
      <w:r w:rsidR="00BC4F9A">
        <w:t>shall</w:t>
      </w:r>
      <w:r w:rsidR="00BC4F9A">
        <w:rPr>
          <w:spacing w:val="19"/>
        </w:rPr>
        <w:t xml:space="preserve"> </w:t>
      </w:r>
      <w:r w:rsidR="00BC4F9A">
        <w:t>provide</w:t>
      </w:r>
      <w:r w:rsidR="00BC4F9A">
        <w:rPr>
          <w:spacing w:val="18"/>
        </w:rPr>
        <w:t xml:space="preserve"> </w:t>
      </w:r>
      <w:r w:rsidR="00BC4F9A">
        <w:t>in</w:t>
      </w:r>
      <w:r w:rsidR="00BC4F9A">
        <w:rPr>
          <w:spacing w:val="19"/>
        </w:rPr>
        <w:t xml:space="preserve"> </w:t>
      </w:r>
      <w:r w:rsidR="00BC4F9A">
        <w:t>the</w:t>
      </w:r>
      <w:r w:rsidR="00BC4F9A">
        <w:rPr>
          <w:spacing w:val="20"/>
        </w:rPr>
        <w:t xml:space="preserve"> </w:t>
      </w:r>
      <w:r w:rsidR="00BC4F9A">
        <w:t>‘Additional</w:t>
      </w:r>
      <w:r w:rsidR="00BC4F9A">
        <w:rPr>
          <w:spacing w:val="22"/>
        </w:rPr>
        <w:t xml:space="preserve"> </w:t>
      </w:r>
      <w:r w:rsidR="00BC4F9A">
        <w:t>Information’</w:t>
      </w:r>
      <w:r w:rsidR="00BC4F9A">
        <w:rPr>
          <w:spacing w:val="18"/>
        </w:rPr>
        <w:t xml:space="preserve"> </w:t>
      </w:r>
      <w:r w:rsidR="00BC4F9A">
        <w:t>column</w:t>
      </w:r>
      <w:r w:rsidR="00BC4F9A">
        <w:rPr>
          <w:spacing w:val="19"/>
        </w:rPr>
        <w:t xml:space="preserve"> </w:t>
      </w:r>
      <w:r w:rsidR="00BC4F9A">
        <w:t>in</w:t>
      </w:r>
      <w:r w:rsidR="00BC4F9A">
        <w:rPr>
          <w:spacing w:val="19"/>
        </w:rPr>
        <w:t xml:space="preserve"> </w:t>
      </w:r>
      <w:r w:rsidR="00BC4F9A">
        <w:t>Annex</w:t>
      </w:r>
      <w:r w:rsidR="00BC4F9A">
        <w:rPr>
          <w:spacing w:val="2"/>
        </w:rPr>
        <w:t xml:space="preserve"> </w:t>
      </w:r>
      <w:r w:rsidR="00BC4F9A">
        <w:t>10-10/A,</w:t>
      </w:r>
      <w:r w:rsidR="00BC4F9A">
        <w:rPr>
          <w:spacing w:val="19"/>
        </w:rPr>
        <w:t xml:space="preserve"> </w:t>
      </w:r>
      <w:r w:rsidR="00BC4F9A">
        <w:t>detailed</w:t>
      </w:r>
      <w:r w:rsidR="00BC4F9A">
        <w:rPr>
          <w:spacing w:val="81"/>
        </w:rPr>
        <w:t xml:space="preserve"> </w:t>
      </w:r>
      <w:r w:rsidR="00BC4F9A">
        <w:t>information</w:t>
      </w:r>
      <w:r w:rsidR="00BC4F9A">
        <w:rPr>
          <w:spacing w:val="9"/>
        </w:rPr>
        <w:t xml:space="preserve"> </w:t>
      </w:r>
      <w:r w:rsidR="00BC4F9A">
        <w:t>relevant</w:t>
      </w:r>
      <w:r w:rsidR="00BC4F9A">
        <w:rPr>
          <w:spacing w:val="10"/>
        </w:rPr>
        <w:t xml:space="preserve"> </w:t>
      </w:r>
      <w:r w:rsidR="00BC4F9A">
        <w:t>to</w:t>
      </w:r>
      <w:r w:rsidR="00BC4F9A">
        <w:rPr>
          <w:spacing w:val="12"/>
        </w:rPr>
        <w:t xml:space="preserve"> </w:t>
      </w:r>
      <w:r w:rsidR="00BC4F9A">
        <w:t>the</w:t>
      </w:r>
      <w:r w:rsidR="00BC4F9A">
        <w:rPr>
          <w:spacing w:val="8"/>
        </w:rPr>
        <w:t xml:space="preserve"> </w:t>
      </w:r>
      <w:r w:rsidR="00BC4F9A">
        <w:t>compliance</w:t>
      </w:r>
      <w:r w:rsidR="00BC4F9A">
        <w:rPr>
          <w:spacing w:val="8"/>
        </w:rPr>
        <w:t xml:space="preserve"> </w:t>
      </w:r>
      <w:r w:rsidR="00BC4F9A">
        <w:t>issues</w:t>
      </w:r>
      <w:r w:rsidR="00BC4F9A">
        <w:rPr>
          <w:spacing w:val="9"/>
        </w:rPr>
        <w:t xml:space="preserve"> </w:t>
      </w:r>
      <w:r w:rsidR="00BC4F9A">
        <w:t>raised</w:t>
      </w:r>
      <w:r w:rsidR="00BC4F9A">
        <w:rPr>
          <w:spacing w:val="9"/>
        </w:rPr>
        <w:t xml:space="preserve"> </w:t>
      </w:r>
      <w:r w:rsidR="00BC4F9A">
        <w:t>in</w:t>
      </w:r>
      <w:r w:rsidR="00BC4F9A">
        <w:rPr>
          <w:spacing w:val="9"/>
        </w:rPr>
        <w:t xml:space="preserve"> </w:t>
      </w:r>
      <w:r w:rsidR="00BC4F9A">
        <w:t>its</w:t>
      </w:r>
      <w:r w:rsidR="00BC4F9A">
        <w:rPr>
          <w:spacing w:val="9"/>
        </w:rPr>
        <w:t xml:space="preserve"> </w:t>
      </w:r>
      <w:r w:rsidR="00BC4F9A">
        <w:t>report.</w:t>
      </w:r>
      <w:r w:rsidR="00BC4F9A">
        <w:rPr>
          <w:spacing w:val="9"/>
        </w:rPr>
        <w:t xml:space="preserve"> </w:t>
      </w:r>
      <w:r w:rsidR="00BC4F9A">
        <w:t>This</w:t>
      </w:r>
      <w:r w:rsidR="00BC4F9A">
        <w:rPr>
          <w:spacing w:val="9"/>
        </w:rPr>
        <w:t xml:space="preserve"> </w:t>
      </w:r>
      <w:r w:rsidR="00BC4F9A">
        <w:t>may</w:t>
      </w:r>
      <w:r w:rsidR="00BC4F9A">
        <w:rPr>
          <w:spacing w:val="71"/>
        </w:rPr>
        <w:t xml:space="preserve"> </w:t>
      </w:r>
      <w:r w:rsidR="00BC4F9A">
        <w:t>include,</w:t>
      </w:r>
      <w:r w:rsidR="00BC4F9A">
        <w:rPr>
          <w:spacing w:val="12"/>
        </w:rPr>
        <w:t xml:space="preserve"> </w:t>
      </w:r>
      <w:r w:rsidR="00BC4F9A">
        <w:t>but</w:t>
      </w:r>
      <w:r w:rsidR="00BC4F9A">
        <w:rPr>
          <w:spacing w:val="12"/>
        </w:rPr>
        <w:t xml:space="preserve"> </w:t>
      </w:r>
      <w:r w:rsidR="00BC4F9A">
        <w:t>is</w:t>
      </w:r>
      <w:r w:rsidR="00BC4F9A">
        <w:rPr>
          <w:spacing w:val="12"/>
        </w:rPr>
        <w:t xml:space="preserve"> </w:t>
      </w:r>
      <w:r w:rsidR="00BC4F9A">
        <w:t>not</w:t>
      </w:r>
      <w:r w:rsidR="00BC4F9A">
        <w:rPr>
          <w:spacing w:val="12"/>
        </w:rPr>
        <w:t xml:space="preserve"> </w:t>
      </w:r>
      <w:r w:rsidR="00BC4F9A">
        <w:t>limited</w:t>
      </w:r>
      <w:r w:rsidR="00BC4F9A">
        <w:rPr>
          <w:spacing w:val="12"/>
        </w:rPr>
        <w:t xml:space="preserve"> </w:t>
      </w:r>
      <w:r w:rsidR="00BC4F9A">
        <w:t>to,</w:t>
      </w:r>
      <w:r w:rsidR="00BC4F9A">
        <w:rPr>
          <w:spacing w:val="12"/>
        </w:rPr>
        <w:t xml:space="preserve"> </w:t>
      </w:r>
      <w:r w:rsidR="00BC4F9A">
        <w:t>any</w:t>
      </w:r>
      <w:r w:rsidR="00BC4F9A">
        <w:rPr>
          <w:spacing w:val="7"/>
        </w:rPr>
        <w:t xml:space="preserve"> </w:t>
      </w:r>
      <w:r w:rsidR="00BC4F9A">
        <w:t>relevant</w:t>
      </w:r>
      <w:r w:rsidR="00BC4F9A">
        <w:rPr>
          <w:spacing w:val="12"/>
        </w:rPr>
        <w:t xml:space="preserve"> </w:t>
      </w:r>
      <w:r w:rsidR="00BC4F9A">
        <w:t>documentary</w:t>
      </w:r>
      <w:r w:rsidR="00BC4F9A">
        <w:rPr>
          <w:spacing w:val="7"/>
        </w:rPr>
        <w:t xml:space="preserve"> </w:t>
      </w:r>
      <w:r w:rsidR="00BC4F9A">
        <w:t>or</w:t>
      </w:r>
      <w:r w:rsidR="00BC4F9A">
        <w:rPr>
          <w:spacing w:val="11"/>
        </w:rPr>
        <w:t xml:space="preserve"> </w:t>
      </w:r>
      <w:r w:rsidR="00BC4F9A">
        <w:t>photographic</w:t>
      </w:r>
      <w:r w:rsidR="00BC4F9A">
        <w:rPr>
          <w:spacing w:val="13"/>
        </w:rPr>
        <w:t xml:space="preserve"> </w:t>
      </w:r>
      <w:r w:rsidR="00BC4F9A">
        <w:t>evidence</w:t>
      </w:r>
      <w:r w:rsidR="00BC4F9A">
        <w:rPr>
          <w:spacing w:val="67"/>
        </w:rPr>
        <w:t xml:space="preserve"> </w:t>
      </w:r>
      <w:r w:rsidR="00BC4F9A">
        <w:t>demonstrating</w:t>
      </w:r>
      <w:r w:rsidR="00BC4F9A">
        <w:rPr>
          <w:spacing w:val="12"/>
        </w:rPr>
        <w:t xml:space="preserve"> </w:t>
      </w:r>
      <w:r w:rsidR="00BC4F9A">
        <w:t>implementation</w:t>
      </w:r>
      <w:r w:rsidR="00BC4F9A">
        <w:rPr>
          <w:spacing w:val="14"/>
        </w:rPr>
        <w:t xml:space="preserve"> </w:t>
      </w:r>
      <w:r w:rsidR="00BC4F9A">
        <w:t>of</w:t>
      </w:r>
      <w:r w:rsidR="00BC4F9A">
        <w:rPr>
          <w:spacing w:val="13"/>
        </w:rPr>
        <w:t xml:space="preserve"> </w:t>
      </w:r>
      <w:r w:rsidR="00BC4F9A">
        <w:rPr>
          <w:spacing w:val="1"/>
        </w:rPr>
        <w:t>any</w:t>
      </w:r>
      <w:r w:rsidR="00BC4F9A">
        <w:rPr>
          <w:spacing w:val="12"/>
        </w:rPr>
        <w:t xml:space="preserve"> </w:t>
      </w:r>
      <w:r w:rsidR="00BC4F9A">
        <w:t>conservation</w:t>
      </w:r>
      <w:r w:rsidR="00BC4F9A">
        <w:rPr>
          <w:spacing w:val="14"/>
        </w:rPr>
        <w:t xml:space="preserve"> </w:t>
      </w:r>
      <w:r w:rsidR="00BC4F9A">
        <w:t>measure</w:t>
      </w:r>
      <w:r w:rsidR="00BC4F9A">
        <w:rPr>
          <w:spacing w:val="15"/>
        </w:rPr>
        <w:t xml:space="preserve"> </w:t>
      </w:r>
      <w:r w:rsidR="00BC4F9A">
        <w:t>contained</w:t>
      </w:r>
      <w:r w:rsidR="00BC4F9A">
        <w:rPr>
          <w:spacing w:val="14"/>
        </w:rPr>
        <w:t xml:space="preserve"> </w:t>
      </w:r>
      <w:r w:rsidR="00BC4F9A">
        <w:t>in</w:t>
      </w:r>
      <w:r w:rsidR="00BC4F9A">
        <w:rPr>
          <w:spacing w:val="14"/>
        </w:rPr>
        <w:t xml:space="preserve"> </w:t>
      </w:r>
      <w:r w:rsidR="00BC4F9A">
        <w:t>the</w:t>
      </w:r>
      <w:r w:rsidR="00BC4F9A">
        <w:rPr>
          <w:spacing w:val="91"/>
        </w:rPr>
        <w:t xml:space="preserve"> </w:t>
      </w:r>
      <w:r w:rsidR="00BC4F9A">
        <w:rPr>
          <w:i/>
        </w:rPr>
        <w:t>Schedule</w:t>
      </w:r>
      <w:r w:rsidR="00BC4F9A">
        <w:rPr>
          <w:i/>
          <w:spacing w:val="8"/>
        </w:rPr>
        <w:t xml:space="preserve"> </w:t>
      </w:r>
      <w:r w:rsidR="00BC4F9A">
        <w:rPr>
          <w:i/>
        </w:rPr>
        <w:t>of</w:t>
      </w:r>
      <w:r w:rsidR="00BC4F9A">
        <w:rPr>
          <w:i/>
          <w:spacing w:val="10"/>
        </w:rPr>
        <w:t xml:space="preserve"> </w:t>
      </w:r>
      <w:r w:rsidR="00BC4F9A">
        <w:rPr>
          <w:i/>
        </w:rPr>
        <w:t>Conservation</w:t>
      </w:r>
      <w:r w:rsidR="00BC4F9A">
        <w:rPr>
          <w:i/>
          <w:spacing w:val="9"/>
        </w:rPr>
        <w:t xml:space="preserve"> </w:t>
      </w:r>
      <w:r w:rsidR="00BC4F9A">
        <w:rPr>
          <w:i/>
        </w:rPr>
        <w:t>Measures</w:t>
      </w:r>
      <w:r w:rsidR="00BC4F9A">
        <w:rPr>
          <w:i/>
          <w:spacing w:val="9"/>
        </w:rPr>
        <w:t xml:space="preserve"> </w:t>
      </w:r>
      <w:r w:rsidR="00BC4F9A">
        <w:rPr>
          <w:i/>
        </w:rPr>
        <w:t>in</w:t>
      </w:r>
      <w:r w:rsidR="00BC4F9A">
        <w:rPr>
          <w:i/>
          <w:spacing w:val="9"/>
        </w:rPr>
        <w:t xml:space="preserve"> </w:t>
      </w:r>
      <w:r w:rsidR="00BC4F9A">
        <w:rPr>
          <w:i/>
        </w:rPr>
        <w:t>Force</w:t>
      </w:r>
      <w:r w:rsidR="00BC4F9A">
        <w:rPr>
          <w:i/>
          <w:spacing w:val="8"/>
        </w:rPr>
        <w:t xml:space="preserve"> </w:t>
      </w:r>
      <w:r w:rsidR="00BC4F9A">
        <w:t>and</w:t>
      </w:r>
      <w:r w:rsidR="00BC4F9A">
        <w:rPr>
          <w:spacing w:val="9"/>
        </w:rPr>
        <w:t xml:space="preserve"> </w:t>
      </w:r>
      <w:r w:rsidR="00BC4F9A">
        <w:t>Part</w:t>
      </w:r>
      <w:r w:rsidR="00BC4F9A">
        <w:rPr>
          <w:spacing w:val="10"/>
        </w:rPr>
        <w:t xml:space="preserve"> </w:t>
      </w:r>
      <w:r w:rsidR="00BC4F9A">
        <w:t>D</w:t>
      </w:r>
      <w:r w:rsidR="00BC4F9A">
        <w:rPr>
          <w:spacing w:val="9"/>
        </w:rPr>
        <w:t xml:space="preserve"> </w:t>
      </w:r>
      <w:r w:rsidR="00BC4F9A">
        <w:t>of</w:t>
      </w:r>
      <w:r w:rsidR="00BC4F9A">
        <w:rPr>
          <w:spacing w:val="8"/>
        </w:rPr>
        <w:t xml:space="preserve"> </w:t>
      </w:r>
      <w:r w:rsidR="00BC4F9A">
        <w:t>the</w:t>
      </w:r>
      <w:r w:rsidR="00BC4F9A">
        <w:rPr>
          <w:spacing w:val="8"/>
        </w:rPr>
        <w:t xml:space="preserve"> </w:t>
      </w:r>
      <w:r w:rsidR="00BC4F9A">
        <w:t>Scheme</w:t>
      </w:r>
      <w:r w:rsidR="00BC4F9A">
        <w:rPr>
          <w:spacing w:val="8"/>
        </w:rPr>
        <w:t xml:space="preserve"> </w:t>
      </w:r>
      <w:r w:rsidR="00BC4F9A">
        <w:t>of</w:t>
      </w:r>
      <w:r w:rsidR="00BC4F9A">
        <w:rPr>
          <w:spacing w:val="67"/>
        </w:rPr>
        <w:t xml:space="preserve"> </w:t>
      </w:r>
      <w:r w:rsidR="00BC4F9A">
        <w:t>International</w:t>
      </w:r>
      <w:r w:rsidR="00BC4F9A">
        <w:rPr>
          <w:spacing w:val="19"/>
        </w:rPr>
        <w:t xml:space="preserve"> </w:t>
      </w:r>
      <w:r w:rsidR="00BC4F9A">
        <w:t>Scientific</w:t>
      </w:r>
      <w:r w:rsidR="00BC4F9A">
        <w:rPr>
          <w:spacing w:val="20"/>
        </w:rPr>
        <w:t xml:space="preserve"> </w:t>
      </w:r>
      <w:r w:rsidR="00BC4F9A">
        <w:t>Observation</w:t>
      </w:r>
      <w:r w:rsidR="00BC4F9A">
        <w:rPr>
          <w:spacing w:val="19"/>
        </w:rPr>
        <w:t xml:space="preserve"> </w:t>
      </w:r>
      <w:r w:rsidR="00BC4F9A">
        <w:t>or</w:t>
      </w:r>
      <w:r w:rsidR="00BC4F9A">
        <w:rPr>
          <w:spacing w:val="18"/>
        </w:rPr>
        <w:t xml:space="preserve"> </w:t>
      </w:r>
      <w:r w:rsidR="00BC4F9A">
        <w:t>specific</w:t>
      </w:r>
      <w:r w:rsidR="00BC4F9A">
        <w:rPr>
          <w:spacing w:val="18"/>
        </w:rPr>
        <w:t xml:space="preserve"> </w:t>
      </w:r>
      <w:r w:rsidR="00BC4F9A">
        <w:t>actions</w:t>
      </w:r>
      <w:r w:rsidR="00BC4F9A">
        <w:rPr>
          <w:spacing w:val="19"/>
        </w:rPr>
        <w:t xml:space="preserve"> </w:t>
      </w:r>
      <w:r w:rsidR="00BC4F9A">
        <w:t>taken</w:t>
      </w:r>
      <w:r w:rsidR="00FE2EDE">
        <w:t>, or planned,</w:t>
      </w:r>
      <w:r w:rsidR="00BC4F9A">
        <w:rPr>
          <w:spacing w:val="19"/>
        </w:rPr>
        <w:t xml:space="preserve"> </w:t>
      </w:r>
      <w:r w:rsidR="00BC4F9A">
        <w:t>to</w:t>
      </w:r>
      <w:r w:rsidR="00BC4F9A">
        <w:rPr>
          <w:spacing w:val="19"/>
        </w:rPr>
        <w:t xml:space="preserve"> </w:t>
      </w:r>
      <w:r w:rsidR="00BC4F9A">
        <w:t>address</w:t>
      </w:r>
      <w:r w:rsidR="00BC4F9A">
        <w:rPr>
          <w:spacing w:val="21"/>
        </w:rPr>
        <w:t xml:space="preserve"> </w:t>
      </w:r>
      <w:r w:rsidR="00BC4F9A">
        <w:t>any</w:t>
      </w:r>
      <w:r w:rsidR="00BC4F9A">
        <w:rPr>
          <w:spacing w:val="14"/>
        </w:rPr>
        <w:t xml:space="preserve"> </w:t>
      </w:r>
      <w:r w:rsidR="00BC4F9A">
        <w:t>non-compliance.</w:t>
      </w:r>
      <w:r w:rsidR="00BC4F9A">
        <w:rPr>
          <w:spacing w:val="38"/>
        </w:rPr>
        <w:t xml:space="preserve"> </w:t>
      </w:r>
      <w:r w:rsidR="00BC4F9A">
        <w:rPr>
          <w:spacing w:val="-2"/>
        </w:rPr>
        <w:t>In</w:t>
      </w:r>
      <w:r w:rsidR="00BC4F9A">
        <w:rPr>
          <w:spacing w:val="36"/>
        </w:rPr>
        <w:t xml:space="preserve"> </w:t>
      </w:r>
      <w:r w:rsidR="00BC4F9A">
        <w:t>the</w:t>
      </w:r>
      <w:r w:rsidR="00BC4F9A">
        <w:rPr>
          <w:spacing w:val="35"/>
        </w:rPr>
        <w:t xml:space="preserve"> </w:t>
      </w:r>
      <w:r w:rsidR="00BC4F9A">
        <w:t>‘Additional</w:t>
      </w:r>
      <w:r w:rsidR="00BC4F9A">
        <w:rPr>
          <w:spacing w:val="36"/>
        </w:rPr>
        <w:t xml:space="preserve"> </w:t>
      </w:r>
      <w:r w:rsidR="00BC4F9A">
        <w:t>Information’</w:t>
      </w:r>
      <w:r w:rsidR="00BC4F9A">
        <w:rPr>
          <w:spacing w:val="35"/>
        </w:rPr>
        <w:t xml:space="preserve"> </w:t>
      </w:r>
      <w:r w:rsidR="00BC4F9A">
        <w:t>column,</w:t>
      </w:r>
      <w:r w:rsidR="00BC4F9A">
        <w:rPr>
          <w:spacing w:val="36"/>
        </w:rPr>
        <w:t xml:space="preserve"> </w:t>
      </w:r>
      <w:r w:rsidR="00BC4F9A">
        <w:t>the</w:t>
      </w:r>
      <w:r w:rsidR="00BC4F9A">
        <w:rPr>
          <w:spacing w:val="35"/>
        </w:rPr>
        <w:t xml:space="preserve"> </w:t>
      </w:r>
      <w:r w:rsidR="00BC4F9A">
        <w:t>concerned</w:t>
      </w:r>
      <w:r w:rsidR="00BC4F9A">
        <w:rPr>
          <w:spacing w:val="36"/>
        </w:rPr>
        <w:t xml:space="preserve"> </w:t>
      </w:r>
      <w:r w:rsidR="00BC4F9A">
        <w:t>Contracting</w:t>
      </w:r>
      <w:r w:rsidR="00BC4F9A">
        <w:rPr>
          <w:spacing w:val="75"/>
        </w:rPr>
        <w:t xml:space="preserve"> </w:t>
      </w:r>
      <w:r w:rsidR="00BC4F9A">
        <w:t>Party</w:t>
      </w:r>
      <w:del w:id="6" w:author="Ingrid Slicer" w:date="2018-10-24T17:36:00Z">
        <w:r w:rsidR="00BC4F9A" w:rsidDel="00291775">
          <w:rPr>
            <w:spacing w:val="33"/>
          </w:rPr>
          <w:delText xml:space="preserve"> </w:delText>
        </w:r>
      </w:del>
      <w:del w:id="7" w:author="CCAMLR Presenter" w:date="2018-10-24T17:31:00Z">
        <w:r w:rsidR="00BC4F9A" w:rsidDel="00203043">
          <w:delText>should</w:delText>
        </w:r>
        <w:r w:rsidR="00BC4F9A" w:rsidDel="00203043">
          <w:rPr>
            <w:spacing w:val="38"/>
          </w:rPr>
          <w:delText xml:space="preserve"> </w:delText>
        </w:r>
      </w:del>
      <w:ins w:id="8" w:author="Doro Forck" w:date="2018-11-07T14:54:00Z">
        <w:r w:rsidR="00003483">
          <w:rPr>
            <w:spacing w:val="38"/>
          </w:rPr>
          <w:t xml:space="preserve"> </w:t>
        </w:r>
      </w:ins>
      <w:ins w:id="9" w:author="CCAMLR Presenter" w:date="2018-10-24T17:31:00Z">
        <w:r w:rsidR="00203043">
          <w:t>shall</w:t>
        </w:r>
        <w:r w:rsidR="00203043">
          <w:rPr>
            <w:spacing w:val="38"/>
          </w:rPr>
          <w:t xml:space="preserve"> </w:t>
        </w:r>
      </w:ins>
      <w:r w:rsidR="00BC4F9A">
        <w:t>also</w:t>
      </w:r>
      <w:r w:rsidR="00BC4F9A">
        <w:rPr>
          <w:spacing w:val="38"/>
        </w:rPr>
        <w:t xml:space="preserve"> </w:t>
      </w:r>
      <w:r w:rsidR="00BC4F9A">
        <w:t>suggest</w:t>
      </w:r>
      <w:r w:rsidR="00BC4F9A">
        <w:rPr>
          <w:spacing w:val="38"/>
        </w:rPr>
        <w:t xml:space="preserve"> </w:t>
      </w:r>
      <w:r w:rsidR="00BC4F9A">
        <w:t>a</w:t>
      </w:r>
      <w:r w:rsidR="00BC4F9A">
        <w:rPr>
          <w:spacing w:val="37"/>
        </w:rPr>
        <w:t xml:space="preserve"> </w:t>
      </w:r>
      <w:r w:rsidR="00BC4F9A">
        <w:t>preliminary</w:t>
      </w:r>
      <w:r w:rsidR="00BC4F9A">
        <w:rPr>
          <w:spacing w:val="33"/>
        </w:rPr>
        <w:t xml:space="preserve"> </w:t>
      </w:r>
      <w:r w:rsidR="00BC4F9A">
        <w:t>compliance</w:t>
      </w:r>
      <w:r w:rsidR="00BC4F9A">
        <w:rPr>
          <w:spacing w:val="37"/>
        </w:rPr>
        <w:t xml:space="preserve"> </w:t>
      </w:r>
      <w:r w:rsidR="00BC4F9A">
        <w:t>status</w:t>
      </w:r>
      <w:r w:rsidR="00BC4F9A">
        <w:rPr>
          <w:spacing w:val="38"/>
        </w:rPr>
        <w:t xml:space="preserve"> </w:t>
      </w:r>
      <w:r w:rsidR="00BC4F9A">
        <w:t>for</w:t>
      </w:r>
      <w:r w:rsidR="00BC4F9A">
        <w:rPr>
          <w:spacing w:val="40"/>
        </w:rPr>
        <w:t xml:space="preserve"> </w:t>
      </w:r>
      <w:r w:rsidR="00BC4F9A">
        <w:t>each</w:t>
      </w:r>
      <w:r w:rsidR="00BC4F9A">
        <w:rPr>
          <w:spacing w:val="38"/>
        </w:rPr>
        <w:t xml:space="preserve"> </w:t>
      </w:r>
      <w:r w:rsidR="00BC4F9A">
        <w:t>compliance</w:t>
      </w:r>
      <w:r w:rsidR="00BC4F9A">
        <w:rPr>
          <w:spacing w:val="70"/>
        </w:rPr>
        <w:t xml:space="preserve"> </w:t>
      </w:r>
      <w:r w:rsidR="00BC4F9A">
        <w:t>issue from Annex</w:t>
      </w:r>
      <w:r w:rsidR="00BC4F9A">
        <w:rPr>
          <w:spacing w:val="2"/>
        </w:rPr>
        <w:t xml:space="preserve"> </w:t>
      </w:r>
      <w:r w:rsidR="00BC4F9A">
        <w:t>10-10/B</w:t>
      </w:r>
      <w:r w:rsidR="00FE2EDE">
        <w:t>.</w:t>
      </w:r>
    </w:p>
    <w:p w14:paraId="5D2187B4" w14:textId="0D4140B3" w:rsidR="002A29C4" w:rsidRDefault="00EE4016" w:rsidP="00757C67">
      <w:pPr>
        <w:pStyle w:val="cmsubpara"/>
      </w:pPr>
      <w:r>
        <w:t>(i</w:t>
      </w:r>
      <w:r w:rsidR="00A3219D">
        <w:t>v</w:t>
      </w:r>
      <w:r>
        <w:t>)</w:t>
      </w:r>
      <w:r>
        <w:tab/>
      </w:r>
      <w:r w:rsidR="00BC4F9A">
        <w:t>Each</w:t>
      </w:r>
      <w:r w:rsidR="00BC4F9A">
        <w:rPr>
          <w:spacing w:val="16"/>
        </w:rPr>
        <w:t xml:space="preserve"> </w:t>
      </w:r>
      <w:r w:rsidR="00BC4F9A">
        <w:t>Contracting</w:t>
      </w:r>
      <w:r w:rsidR="00BC4F9A">
        <w:rPr>
          <w:spacing w:val="16"/>
        </w:rPr>
        <w:t xml:space="preserve"> </w:t>
      </w:r>
      <w:r w:rsidR="00BC4F9A">
        <w:t>Party</w:t>
      </w:r>
      <w:r w:rsidR="00BC4F9A">
        <w:rPr>
          <w:spacing w:val="14"/>
        </w:rPr>
        <w:t xml:space="preserve"> </w:t>
      </w:r>
      <w:r w:rsidR="00BC4F9A">
        <w:t>shall</w:t>
      </w:r>
      <w:r w:rsidR="00BC4F9A">
        <w:rPr>
          <w:spacing w:val="17"/>
        </w:rPr>
        <w:t xml:space="preserve"> </w:t>
      </w:r>
      <w:r w:rsidR="00BC4F9A">
        <w:t>return</w:t>
      </w:r>
      <w:r w:rsidR="00BC4F9A">
        <w:rPr>
          <w:spacing w:val="19"/>
        </w:rPr>
        <w:t xml:space="preserve"> </w:t>
      </w:r>
      <w:r w:rsidR="00BC4F9A">
        <w:t>its</w:t>
      </w:r>
      <w:r w:rsidR="00BC4F9A">
        <w:rPr>
          <w:spacing w:val="17"/>
        </w:rPr>
        <w:t xml:space="preserve"> </w:t>
      </w:r>
      <w:r w:rsidR="00BC4F9A">
        <w:t>Draft</w:t>
      </w:r>
      <w:r w:rsidR="00BC4F9A">
        <w:rPr>
          <w:spacing w:val="19"/>
        </w:rPr>
        <w:t xml:space="preserve"> </w:t>
      </w:r>
      <w:r w:rsidR="00BC4F9A">
        <w:t>CCAMLR</w:t>
      </w:r>
      <w:r w:rsidR="00BC4F9A">
        <w:rPr>
          <w:spacing w:val="17"/>
        </w:rPr>
        <w:t xml:space="preserve"> </w:t>
      </w:r>
      <w:r w:rsidR="00BC4F9A">
        <w:t>Compliance</w:t>
      </w:r>
      <w:r w:rsidR="00BC4F9A">
        <w:rPr>
          <w:spacing w:val="18"/>
        </w:rPr>
        <w:t xml:space="preserve"> </w:t>
      </w:r>
      <w:r w:rsidR="00BC4F9A">
        <w:t>Report</w:t>
      </w:r>
      <w:r w:rsidR="00BC4F9A">
        <w:rPr>
          <w:spacing w:val="75"/>
        </w:rPr>
        <w:t xml:space="preserve"> </w:t>
      </w:r>
      <w:r w:rsidR="00BC4F9A">
        <w:t>incorporating</w:t>
      </w:r>
      <w:r w:rsidR="00BC4F9A">
        <w:rPr>
          <w:spacing w:val="-3"/>
        </w:rPr>
        <w:t xml:space="preserve"> </w:t>
      </w:r>
      <w:r w:rsidR="00BC4F9A">
        <w:rPr>
          <w:spacing w:val="1"/>
        </w:rPr>
        <w:t>any</w:t>
      </w:r>
      <w:r w:rsidR="00BC4F9A">
        <w:rPr>
          <w:spacing w:val="-3"/>
        </w:rPr>
        <w:t xml:space="preserve"> </w:t>
      </w:r>
      <w:r w:rsidR="00BC4F9A">
        <w:t>additional information and</w:t>
      </w:r>
      <w:r w:rsidR="00BC4F9A">
        <w:rPr>
          <w:spacing w:val="2"/>
        </w:rPr>
        <w:t xml:space="preserve"> </w:t>
      </w:r>
      <w:r w:rsidR="00BC4F9A">
        <w:t>suggested compliance status for each</w:t>
      </w:r>
      <w:r w:rsidR="00BC4F9A">
        <w:rPr>
          <w:spacing w:val="79"/>
        </w:rPr>
        <w:t xml:space="preserve"> </w:t>
      </w:r>
      <w:r w:rsidR="00BC4F9A">
        <w:t>compliance</w:t>
      </w:r>
      <w:r w:rsidR="00BC4F9A">
        <w:rPr>
          <w:spacing w:val="13"/>
        </w:rPr>
        <w:t xml:space="preserve"> </w:t>
      </w:r>
      <w:r w:rsidR="00BC4F9A">
        <w:t>issue</w:t>
      </w:r>
      <w:r w:rsidR="00BC4F9A">
        <w:rPr>
          <w:spacing w:val="15"/>
        </w:rPr>
        <w:t xml:space="preserve"> </w:t>
      </w:r>
      <w:r w:rsidR="00BC4F9A">
        <w:t>to</w:t>
      </w:r>
      <w:r w:rsidR="00BC4F9A">
        <w:rPr>
          <w:spacing w:val="14"/>
        </w:rPr>
        <w:t xml:space="preserve"> </w:t>
      </w:r>
      <w:r w:rsidR="00BC4F9A">
        <w:t>the</w:t>
      </w:r>
      <w:r w:rsidR="00BC4F9A">
        <w:rPr>
          <w:spacing w:val="13"/>
        </w:rPr>
        <w:t xml:space="preserve"> </w:t>
      </w:r>
      <w:r w:rsidR="00BC4F9A">
        <w:t>Secretariat</w:t>
      </w:r>
      <w:r w:rsidR="00BC4F9A">
        <w:rPr>
          <w:spacing w:val="17"/>
        </w:rPr>
        <w:t xml:space="preserve"> </w:t>
      </w:r>
      <w:r w:rsidR="00BC4F9A">
        <w:t>no</w:t>
      </w:r>
      <w:r w:rsidR="00BC4F9A">
        <w:rPr>
          <w:spacing w:val="14"/>
        </w:rPr>
        <w:t xml:space="preserve"> </w:t>
      </w:r>
      <w:r w:rsidR="00BC4F9A">
        <w:t>later</w:t>
      </w:r>
      <w:r w:rsidR="00BC4F9A">
        <w:rPr>
          <w:spacing w:val="13"/>
        </w:rPr>
        <w:t xml:space="preserve"> </w:t>
      </w:r>
      <w:r w:rsidR="00BC4F9A">
        <w:t>than</w:t>
      </w:r>
      <w:r w:rsidR="00BC4F9A">
        <w:rPr>
          <w:spacing w:val="14"/>
        </w:rPr>
        <w:t xml:space="preserve"> </w:t>
      </w:r>
      <w:r w:rsidR="00BC4F9A">
        <w:t>45 days</w:t>
      </w:r>
      <w:r w:rsidR="00BC4F9A">
        <w:rPr>
          <w:spacing w:val="14"/>
        </w:rPr>
        <w:t xml:space="preserve"> </w:t>
      </w:r>
      <w:r w:rsidR="00BC4F9A">
        <w:t>before</w:t>
      </w:r>
      <w:r w:rsidR="00BC4F9A">
        <w:rPr>
          <w:spacing w:val="13"/>
        </w:rPr>
        <w:t xml:space="preserve"> </w:t>
      </w:r>
      <w:r w:rsidR="00BC4F9A">
        <w:t>the</w:t>
      </w:r>
      <w:r w:rsidR="00BC4F9A">
        <w:rPr>
          <w:spacing w:val="15"/>
        </w:rPr>
        <w:t xml:space="preserve"> </w:t>
      </w:r>
      <w:r w:rsidR="00BC4F9A">
        <w:t>annual</w:t>
      </w:r>
      <w:r w:rsidR="00BC4F9A">
        <w:rPr>
          <w:spacing w:val="43"/>
        </w:rPr>
        <w:t xml:space="preserve"> </w:t>
      </w:r>
      <w:r w:rsidR="00BC4F9A">
        <w:t>Commission</w:t>
      </w:r>
      <w:r w:rsidR="00BC4F9A">
        <w:rPr>
          <w:spacing w:val="38"/>
        </w:rPr>
        <w:t xml:space="preserve"> </w:t>
      </w:r>
      <w:r w:rsidR="00BC4F9A">
        <w:t>meeting.</w:t>
      </w:r>
      <w:r w:rsidR="00BC4F9A">
        <w:rPr>
          <w:spacing w:val="40"/>
        </w:rPr>
        <w:t xml:space="preserve"> </w:t>
      </w:r>
      <w:r w:rsidR="00BC4F9A">
        <w:t>Where</w:t>
      </w:r>
      <w:r w:rsidR="00BC4F9A">
        <w:rPr>
          <w:spacing w:val="37"/>
        </w:rPr>
        <w:t xml:space="preserve"> </w:t>
      </w:r>
      <w:r w:rsidR="00BC4F9A">
        <w:t>no</w:t>
      </w:r>
      <w:r w:rsidR="00BC4F9A">
        <w:rPr>
          <w:spacing w:val="40"/>
        </w:rPr>
        <w:t xml:space="preserve"> </w:t>
      </w:r>
      <w:r w:rsidR="00BC4F9A">
        <w:t>response</w:t>
      </w:r>
      <w:r w:rsidR="00BC4F9A">
        <w:rPr>
          <w:spacing w:val="37"/>
        </w:rPr>
        <w:t xml:space="preserve"> </w:t>
      </w:r>
      <w:r w:rsidR="00BC4F9A">
        <w:t>is</w:t>
      </w:r>
      <w:r w:rsidR="00BC4F9A">
        <w:rPr>
          <w:spacing w:val="41"/>
        </w:rPr>
        <w:t xml:space="preserve"> </w:t>
      </w:r>
      <w:r w:rsidR="00BC4F9A">
        <w:t>received</w:t>
      </w:r>
      <w:r w:rsidR="00BC4F9A">
        <w:rPr>
          <w:spacing w:val="40"/>
        </w:rPr>
        <w:t xml:space="preserve"> </w:t>
      </w:r>
      <w:r w:rsidR="00BC4F9A">
        <w:t>from</w:t>
      </w:r>
      <w:r w:rsidR="00BC4F9A">
        <w:rPr>
          <w:spacing w:val="41"/>
        </w:rPr>
        <w:t xml:space="preserve"> </w:t>
      </w:r>
      <w:r w:rsidR="00BC4F9A">
        <w:t>a</w:t>
      </w:r>
      <w:r w:rsidR="00BC4F9A">
        <w:rPr>
          <w:spacing w:val="37"/>
        </w:rPr>
        <w:t xml:space="preserve"> </w:t>
      </w:r>
      <w:r w:rsidR="00BC4F9A">
        <w:t>Contracting</w:t>
      </w:r>
      <w:r w:rsidR="00BC4F9A">
        <w:rPr>
          <w:spacing w:val="36"/>
        </w:rPr>
        <w:t xml:space="preserve"> </w:t>
      </w:r>
      <w:r w:rsidR="00BC4F9A">
        <w:t>Party</w:t>
      </w:r>
      <w:r w:rsidR="00BC4F9A">
        <w:rPr>
          <w:spacing w:val="49"/>
        </w:rPr>
        <w:t xml:space="preserve"> </w:t>
      </w:r>
      <w:r w:rsidR="00BC4F9A">
        <w:t>under</w:t>
      </w:r>
      <w:r w:rsidR="00BC4F9A">
        <w:rPr>
          <w:spacing w:val="11"/>
        </w:rPr>
        <w:t xml:space="preserve"> </w:t>
      </w:r>
      <w:r w:rsidR="00BC4F9A">
        <w:t>paragraph</w:t>
      </w:r>
      <w:r w:rsidR="00BC4F9A">
        <w:rPr>
          <w:spacing w:val="12"/>
        </w:rPr>
        <w:t xml:space="preserve"> </w:t>
      </w:r>
      <w:r w:rsidR="00BC4F9A">
        <w:t>1(iii),</w:t>
      </w:r>
      <w:r w:rsidR="00BC4F9A">
        <w:rPr>
          <w:spacing w:val="12"/>
        </w:rPr>
        <w:t xml:space="preserve"> </w:t>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note</w:t>
      </w:r>
      <w:r w:rsidR="00BC4F9A">
        <w:rPr>
          <w:spacing w:val="11"/>
        </w:rPr>
        <w:t xml:space="preserve"> </w:t>
      </w:r>
      <w:r w:rsidR="00BC4F9A">
        <w:t>nil</w:t>
      </w:r>
      <w:r w:rsidR="00BC4F9A">
        <w:rPr>
          <w:spacing w:val="12"/>
        </w:rPr>
        <w:t xml:space="preserve"> </w:t>
      </w:r>
      <w:r w:rsidR="00BC4F9A">
        <w:t>response</w:t>
      </w:r>
      <w:r w:rsidR="00BC4F9A">
        <w:rPr>
          <w:spacing w:val="11"/>
        </w:rPr>
        <w:t xml:space="preserve"> </w:t>
      </w:r>
      <w:r w:rsidR="00BC4F9A">
        <w:t>in</w:t>
      </w:r>
      <w:r w:rsidR="00BC4F9A">
        <w:rPr>
          <w:spacing w:val="12"/>
        </w:rPr>
        <w:t xml:space="preserve"> </w:t>
      </w:r>
      <w:r w:rsidR="00BC4F9A">
        <w:t>the</w:t>
      </w:r>
      <w:r w:rsidR="00BC4F9A">
        <w:rPr>
          <w:spacing w:val="11"/>
        </w:rPr>
        <w:t xml:space="preserve"> </w:t>
      </w:r>
      <w:r w:rsidR="00BC4F9A">
        <w:t>relevant</w:t>
      </w:r>
      <w:r w:rsidR="00BC4F9A">
        <w:rPr>
          <w:spacing w:val="12"/>
        </w:rPr>
        <w:t xml:space="preserve"> </w:t>
      </w:r>
      <w:r w:rsidR="00BC4F9A">
        <w:t>Draft</w:t>
      </w:r>
      <w:r w:rsidR="00BC4F9A">
        <w:rPr>
          <w:spacing w:val="62"/>
        </w:rPr>
        <w:t xml:space="preserve"> </w:t>
      </w:r>
      <w:r w:rsidR="00BC4F9A">
        <w:t>CCAMLR Compliance Report.</w:t>
      </w:r>
    </w:p>
    <w:p w14:paraId="7EA60385" w14:textId="5951C847" w:rsidR="002A29C4" w:rsidRDefault="00EE4016" w:rsidP="00757C67">
      <w:pPr>
        <w:pStyle w:val="cmnumberedpara"/>
      </w:pPr>
      <w:r>
        <w:t>2.</w:t>
      </w:r>
      <w:r>
        <w:tab/>
      </w:r>
      <w:r w:rsidR="00BC4F9A">
        <w:t>Summary</w:t>
      </w:r>
      <w:r w:rsidR="00BC4F9A">
        <w:rPr>
          <w:spacing w:val="-5"/>
        </w:rPr>
        <w:t xml:space="preserve"> </w:t>
      </w:r>
      <w:r w:rsidR="00BC4F9A">
        <w:t>CCAMLR Compliance Report</w:t>
      </w:r>
    </w:p>
    <w:p w14:paraId="15C13F3D" w14:textId="2835EB1C" w:rsidR="002A29C4" w:rsidRDefault="00094602" w:rsidP="00757C67">
      <w:pPr>
        <w:pStyle w:val="cmsubpara"/>
      </w:pPr>
      <w:r>
        <w:t>(</w:t>
      </w:r>
      <w:proofErr w:type="spellStart"/>
      <w:r>
        <w:t>i</w:t>
      </w:r>
      <w:proofErr w:type="spellEnd"/>
      <w:r>
        <w:t>)</w:t>
      </w:r>
      <w:r>
        <w:tab/>
      </w:r>
      <w:r w:rsidR="00BC4F9A">
        <w:t>The</w:t>
      </w:r>
      <w:r w:rsidR="00BC4F9A">
        <w:rPr>
          <w:spacing w:val="11"/>
        </w:rPr>
        <w:t xml:space="preserve"> </w:t>
      </w:r>
      <w:r w:rsidR="00BC4F9A">
        <w:t>Secretariat</w:t>
      </w:r>
      <w:r w:rsidR="00BC4F9A">
        <w:rPr>
          <w:spacing w:val="12"/>
        </w:rPr>
        <w:t xml:space="preserve"> </w:t>
      </w:r>
      <w:r w:rsidR="00BC4F9A">
        <w:t>shall</w:t>
      </w:r>
      <w:r w:rsidR="00BC4F9A">
        <w:rPr>
          <w:spacing w:val="12"/>
        </w:rPr>
        <w:t xml:space="preserve"> </w:t>
      </w:r>
      <w:r w:rsidR="00BC4F9A">
        <w:t>prepare</w:t>
      </w:r>
      <w:r w:rsidR="00BC4F9A">
        <w:rPr>
          <w:spacing w:val="11"/>
        </w:rPr>
        <w:t xml:space="preserve"> </w:t>
      </w:r>
      <w:r w:rsidR="00BC4F9A">
        <w:t>a</w:t>
      </w:r>
      <w:r w:rsidR="00BC4F9A">
        <w:rPr>
          <w:spacing w:val="11"/>
        </w:rPr>
        <w:t xml:space="preserve"> </w:t>
      </w:r>
      <w:r w:rsidR="00BC4F9A">
        <w:t>Summary</w:t>
      </w:r>
      <w:r w:rsidR="00BC4F9A">
        <w:rPr>
          <w:spacing w:val="7"/>
        </w:rPr>
        <w:t xml:space="preserve"> </w:t>
      </w:r>
      <w:r w:rsidR="00BC4F9A">
        <w:t>CCAMLR</w:t>
      </w:r>
      <w:r w:rsidR="00BC4F9A">
        <w:rPr>
          <w:spacing w:val="12"/>
        </w:rPr>
        <w:t xml:space="preserve"> </w:t>
      </w:r>
      <w:r w:rsidR="00BC4F9A">
        <w:t>Compliance</w:t>
      </w:r>
      <w:r w:rsidR="00BC4F9A">
        <w:rPr>
          <w:spacing w:val="11"/>
        </w:rPr>
        <w:t xml:space="preserve"> </w:t>
      </w:r>
      <w:r w:rsidR="00BC4F9A">
        <w:t>Report</w:t>
      </w:r>
      <w:r w:rsidR="00BC4F9A">
        <w:rPr>
          <w:spacing w:val="12"/>
        </w:rPr>
        <w:t xml:space="preserve"> </w:t>
      </w:r>
      <w:r w:rsidR="00BC4F9A">
        <w:t>based</w:t>
      </w:r>
      <w:r w:rsidR="00BC4F9A">
        <w:rPr>
          <w:spacing w:val="12"/>
        </w:rPr>
        <w:t xml:space="preserve"> </w:t>
      </w:r>
      <w:r w:rsidR="00BC4F9A">
        <w:t>on</w:t>
      </w:r>
      <w:r w:rsidR="00BC4F9A">
        <w:rPr>
          <w:spacing w:val="75"/>
        </w:rPr>
        <w:t xml:space="preserve"> </w:t>
      </w:r>
      <w:r w:rsidR="00BC4F9A">
        <w:t>the</w:t>
      </w:r>
      <w:r w:rsidR="00BC4F9A">
        <w:rPr>
          <w:spacing w:val="25"/>
        </w:rPr>
        <w:t xml:space="preserve"> </w:t>
      </w:r>
      <w:r w:rsidR="00BC4F9A">
        <w:t>Draft</w:t>
      </w:r>
      <w:r w:rsidR="00BC4F9A">
        <w:rPr>
          <w:spacing w:val="26"/>
        </w:rPr>
        <w:t xml:space="preserve"> </w:t>
      </w:r>
      <w:r w:rsidR="00BC4F9A">
        <w:t>CCAMLR</w:t>
      </w:r>
      <w:r w:rsidR="00BC4F9A">
        <w:rPr>
          <w:spacing w:val="27"/>
        </w:rPr>
        <w:t xml:space="preserve"> </w:t>
      </w:r>
      <w:r w:rsidR="00BC4F9A">
        <w:t>Compliance</w:t>
      </w:r>
      <w:r w:rsidR="00BC4F9A">
        <w:rPr>
          <w:spacing w:val="25"/>
        </w:rPr>
        <w:t xml:space="preserve"> </w:t>
      </w:r>
      <w:r w:rsidR="00BC4F9A">
        <w:t>Reports.</w:t>
      </w:r>
      <w:r w:rsidR="00BC4F9A">
        <w:rPr>
          <w:spacing w:val="26"/>
        </w:rPr>
        <w:t xml:space="preserve"> </w:t>
      </w:r>
      <w:r w:rsidR="00BC4F9A">
        <w:t>This</w:t>
      </w:r>
      <w:r w:rsidR="00BC4F9A">
        <w:rPr>
          <w:spacing w:val="26"/>
        </w:rPr>
        <w:t xml:space="preserve"> </w:t>
      </w:r>
      <w:r w:rsidR="00BC4F9A">
        <w:t>report</w:t>
      </w:r>
      <w:r w:rsidR="00BC4F9A">
        <w:rPr>
          <w:spacing w:val="26"/>
        </w:rPr>
        <w:t xml:space="preserve"> </w:t>
      </w:r>
      <w:r w:rsidR="00BC4F9A">
        <w:t>shall</w:t>
      </w:r>
      <w:r w:rsidR="00BC4F9A">
        <w:rPr>
          <w:spacing w:val="26"/>
        </w:rPr>
        <w:t xml:space="preserve"> </w:t>
      </w:r>
      <w:r w:rsidR="00BC4F9A">
        <w:t>include,</w:t>
      </w:r>
      <w:r w:rsidR="00BC4F9A">
        <w:rPr>
          <w:spacing w:val="26"/>
        </w:rPr>
        <w:t xml:space="preserve"> </w:t>
      </w:r>
      <w:r w:rsidR="00BC4F9A">
        <w:rPr>
          <w:i/>
        </w:rPr>
        <w:t>inter</w:t>
      </w:r>
      <w:r w:rsidR="00BC4F9A">
        <w:rPr>
          <w:i/>
          <w:spacing w:val="29"/>
        </w:rPr>
        <w:t xml:space="preserve"> </w:t>
      </w:r>
      <w:r w:rsidR="00BC4F9A">
        <w:rPr>
          <w:i/>
        </w:rPr>
        <w:t>alia</w:t>
      </w:r>
      <w:r w:rsidR="00BC4F9A">
        <w:t>,</w:t>
      </w:r>
      <w:r w:rsidR="00BC4F9A">
        <w:rPr>
          <w:spacing w:val="26"/>
        </w:rPr>
        <w:t xml:space="preserve"> </w:t>
      </w:r>
      <w:r w:rsidR="00BC4F9A">
        <w:t>a</w:t>
      </w:r>
      <w:r w:rsidR="00BC4F9A">
        <w:rPr>
          <w:spacing w:val="81"/>
        </w:rPr>
        <w:t xml:space="preserve"> </w:t>
      </w:r>
      <w:r w:rsidR="00BC4F9A">
        <w:t>summary</w:t>
      </w:r>
      <w:r w:rsidR="00BC4F9A">
        <w:rPr>
          <w:spacing w:val="48"/>
        </w:rPr>
        <w:t xml:space="preserve"> </w:t>
      </w:r>
      <w:r w:rsidR="00BC4F9A">
        <w:rPr>
          <w:spacing w:val="1"/>
        </w:rPr>
        <w:t>of</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implementation</w:t>
      </w:r>
      <w:r w:rsidR="00BC4F9A">
        <w:rPr>
          <w:spacing w:val="52"/>
        </w:rPr>
        <w:t xml:space="preserve"> </w:t>
      </w:r>
      <w:r w:rsidR="00BC4F9A">
        <w:t>of</w:t>
      </w:r>
      <w:r w:rsidR="00BC4F9A">
        <w:rPr>
          <w:spacing w:val="52"/>
        </w:rPr>
        <w:t xml:space="preserve"> </w:t>
      </w:r>
      <w:r w:rsidR="00BC4F9A">
        <w:rPr>
          <w:spacing w:val="1"/>
        </w:rPr>
        <w:t>any</w:t>
      </w:r>
      <w:r w:rsidR="00BC4F9A">
        <w:rPr>
          <w:spacing w:val="50"/>
        </w:rPr>
        <w:t xml:space="preserve"> </w:t>
      </w:r>
      <w:r w:rsidR="00BC4F9A">
        <w:t>conservation</w:t>
      </w:r>
      <w:r w:rsidR="00BC4F9A">
        <w:rPr>
          <w:spacing w:val="52"/>
        </w:rPr>
        <w:t xml:space="preserve"> </w:t>
      </w:r>
      <w:r w:rsidR="00BC4F9A">
        <w:t>measure</w:t>
      </w:r>
      <w:r w:rsidR="00BC4F9A">
        <w:rPr>
          <w:spacing w:val="85"/>
        </w:rPr>
        <w:t xml:space="preserve"> </w:t>
      </w:r>
      <w:r w:rsidR="00BC4F9A">
        <w:t>contained</w:t>
      </w:r>
      <w:r w:rsidR="00BC4F9A">
        <w:rPr>
          <w:spacing w:val="24"/>
        </w:rPr>
        <w:t xml:space="preserve"> </w:t>
      </w:r>
      <w:r w:rsidR="00BC4F9A">
        <w:t>in</w:t>
      </w:r>
      <w:r w:rsidR="00BC4F9A">
        <w:rPr>
          <w:spacing w:val="24"/>
        </w:rPr>
        <w:t xml:space="preserve"> </w:t>
      </w:r>
      <w:r w:rsidR="00BC4F9A">
        <w:t>the</w:t>
      </w:r>
      <w:r w:rsidR="00BC4F9A">
        <w:rPr>
          <w:spacing w:val="23"/>
        </w:rPr>
        <w:t xml:space="preserve"> </w:t>
      </w:r>
      <w:r w:rsidR="00BC4F9A">
        <w:rPr>
          <w:i/>
        </w:rPr>
        <w:t>Schedule</w:t>
      </w:r>
      <w:r w:rsidR="00BC4F9A">
        <w:rPr>
          <w:i/>
          <w:spacing w:val="23"/>
        </w:rPr>
        <w:t xml:space="preserve"> </w:t>
      </w:r>
      <w:r w:rsidR="00BC4F9A">
        <w:rPr>
          <w:i/>
        </w:rPr>
        <w:t>of</w:t>
      </w:r>
      <w:r w:rsidR="00BC4F9A">
        <w:rPr>
          <w:i/>
          <w:spacing w:val="24"/>
        </w:rPr>
        <w:t xml:space="preserve"> </w:t>
      </w:r>
      <w:r w:rsidR="00BC4F9A">
        <w:rPr>
          <w:i/>
        </w:rPr>
        <w:t>Conservation</w:t>
      </w:r>
      <w:r w:rsidR="00BC4F9A">
        <w:rPr>
          <w:i/>
          <w:spacing w:val="24"/>
        </w:rPr>
        <w:t xml:space="preserve"> </w:t>
      </w:r>
      <w:r w:rsidR="00BC4F9A">
        <w:rPr>
          <w:i/>
        </w:rPr>
        <w:t>Measures</w:t>
      </w:r>
      <w:r w:rsidR="00BC4F9A">
        <w:rPr>
          <w:i/>
          <w:spacing w:val="24"/>
        </w:rPr>
        <w:t xml:space="preserve"> </w:t>
      </w:r>
      <w:r w:rsidR="00BC4F9A">
        <w:rPr>
          <w:i/>
        </w:rPr>
        <w:t>in</w:t>
      </w:r>
      <w:r w:rsidR="00BC4F9A">
        <w:rPr>
          <w:i/>
          <w:spacing w:val="24"/>
        </w:rPr>
        <w:t xml:space="preserve"> </w:t>
      </w:r>
      <w:r w:rsidR="00BC4F9A">
        <w:rPr>
          <w:i/>
        </w:rPr>
        <w:t>Force</w:t>
      </w:r>
      <w:r w:rsidR="00BC4F9A">
        <w:rPr>
          <w:i/>
          <w:spacing w:val="23"/>
        </w:rPr>
        <w:t xml:space="preserve"> </w:t>
      </w:r>
      <w:r w:rsidR="00BC4F9A">
        <w:t>and</w:t>
      </w:r>
      <w:r w:rsidR="00BC4F9A">
        <w:rPr>
          <w:spacing w:val="24"/>
        </w:rPr>
        <w:t xml:space="preserve"> </w:t>
      </w:r>
      <w:r w:rsidR="00BC4F9A">
        <w:t>Part</w:t>
      </w:r>
      <w:r w:rsidR="00BC4F9A">
        <w:rPr>
          <w:spacing w:val="24"/>
        </w:rPr>
        <w:t xml:space="preserve"> </w:t>
      </w:r>
      <w:r w:rsidR="00BC4F9A">
        <w:t>D</w:t>
      </w:r>
      <w:r w:rsidR="00BC4F9A">
        <w:rPr>
          <w:spacing w:val="23"/>
        </w:rPr>
        <w:t xml:space="preserve"> </w:t>
      </w:r>
      <w:r w:rsidR="00BC4F9A">
        <w:t>of</w:t>
      </w:r>
      <w:r w:rsidR="00BC4F9A">
        <w:rPr>
          <w:spacing w:val="23"/>
        </w:rPr>
        <w:t xml:space="preserve"> </w:t>
      </w:r>
      <w:r w:rsidR="00BC4F9A">
        <w:t>the</w:t>
      </w:r>
      <w:r w:rsidR="00BC4F9A">
        <w:rPr>
          <w:spacing w:val="57"/>
        </w:rPr>
        <w:t xml:space="preserve"> </w:t>
      </w:r>
      <w:r w:rsidR="00BC4F9A">
        <w:t>Scheme</w:t>
      </w:r>
      <w:r w:rsidR="00BC4F9A">
        <w:rPr>
          <w:spacing w:val="51"/>
        </w:rPr>
        <w:t xml:space="preserve"> </w:t>
      </w:r>
      <w:r w:rsidR="00BC4F9A">
        <w:t>of</w:t>
      </w:r>
      <w:r w:rsidR="00BC4F9A">
        <w:rPr>
          <w:spacing w:val="56"/>
        </w:rPr>
        <w:t xml:space="preserve"> </w:t>
      </w:r>
      <w:r w:rsidR="00BC4F9A">
        <w:t>International</w:t>
      </w:r>
      <w:r w:rsidR="00BC4F9A">
        <w:rPr>
          <w:spacing w:val="55"/>
        </w:rPr>
        <w:t xml:space="preserve"> </w:t>
      </w:r>
      <w:r w:rsidR="00BC4F9A">
        <w:t>Scientific</w:t>
      </w:r>
      <w:r w:rsidR="00BC4F9A">
        <w:rPr>
          <w:spacing w:val="51"/>
        </w:rPr>
        <w:t xml:space="preserve"> </w:t>
      </w:r>
      <w:r w:rsidR="00BC4F9A">
        <w:t>Observation,</w:t>
      </w:r>
      <w:r w:rsidR="00BC4F9A">
        <w:rPr>
          <w:spacing w:val="52"/>
        </w:rPr>
        <w:t xml:space="preserve"> </w:t>
      </w:r>
      <w:r w:rsidR="00BC4F9A">
        <w:t>Contracting</w:t>
      </w:r>
      <w:r w:rsidR="00BC4F9A">
        <w:rPr>
          <w:spacing w:val="52"/>
        </w:rPr>
        <w:t xml:space="preserve"> </w:t>
      </w:r>
      <w:r w:rsidR="00BC4F9A">
        <w:t>Parties’</w:t>
      </w:r>
      <w:r w:rsidR="00BC4F9A">
        <w:rPr>
          <w:spacing w:val="52"/>
        </w:rPr>
        <w:t xml:space="preserve"> </w:t>
      </w:r>
      <w:r w:rsidR="00BC4F9A">
        <w:t>suggested</w:t>
      </w:r>
      <w:r w:rsidR="00BC4F9A">
        <w:rPr>
          <w:spacing w:val="80"/>
        </w:rPr>
        <w:t xml:space="preserve"> </w:t>
      </w:r>
      <w:r w:rsidR="00BC4F9A">
        <w:t>preliminary</w:t>
      </w:r>
      <w:r w:rsidR="00BC4F9A">
        <w:rPr>
          <w:spacing w:val="24"/>
        </w:rPr>
        <w:t xml:space="preserve"> </w:t>
      </w:r>
      <w:r w:rsidR="00BC4F9A">
        <w:t>compliance</w:t>
      </w:r>
      <w:r w:rsidR="00BC4F9A">
        <w:rPr>
          <w:spacing w:val="30"/>
        </w:rPr>
        <w:t xml:space="preserve"> </w:t>
      </w:r>
      <w:r w:rsidR="00BC4F9A">
        <w:t>status</w:t>
      </w:r>
      <w:r w:rsidR="00BC4F9A">
        <w:rPr>
          <w:spacing w:val="29"/>
        </w:rPr>
        <w:t xml:space="preserve"> </w:t>
      </w:r>
      <w:r w:rsidR="00BC4F9A">
        <w:t>and</w:t>
      </w:r>
      <w:r w:rsidR="00BC4F9A">
        <w:rPr>
          <w:spacing w:val="28"/>
        </w:rPr>
        <w:t xml:space="preserve"> </w:t>
      </w:r>
      <w:r w:rsidR="00BC4F9A">
        <w:t>details</w:t>
      </w:r>
      <w:r w:rsidR="00BC4F9A">
        <w:rPr>
          <w:spacing w:val="29"/>
        </w:rPr>
        <w:t xml:space="preserve"> </w:t>
      </w:r>
      <w:r w:rsidR="00BC4F9A">
        <w:t>of</w:t>
      </w:r>
      <w:r w:rsidR="00BC4F9A">
        <w:rPr>
          <w:spacing w:val="25"/>
        </w:rPr>
        <w:t xml:space="preserve"> </w:t>
      </w:r>
      <w:r w:rsidR="00BC4F9A">
        <w:rPr>
          <w:spacing w:val="1"/>
        </w:rPr>
        <w:t>any</w:t>
      </w:r>
      <w:r w:rsidR="00BC4F9A">
        <w:rPr>
          <w:spacing w:val="24"/>
        </w:rPr>
        <w:t xml:space="preserve"> </w:t>
      </w:r>
      <w:r w:rsidR="00BC4F9A">
        <w:t>action</w:t>
      </w:r>
      <w:r w:rsidR="00BC4F9A">
        <w:rPr>
          <w:spacing w:val="28"/>
        </w:rPr>
        <w:t xml:space="preserve"> </w:t>
      </w:r>
      <w:r w:rsidR="00C4564E">
        <w:t>taken or</w:t>
      </w:r>
      <w:r w:rsidR="00C4564E">
        <w:rPr>
          <w:spacing w:val="69"/>
        </w:rPr>
        <w:t xml:space="preserve"> </w:t>
      </w:r>
      <w:r w:rsidR="00BC4F9A">
        <w:t>planned.</w:t>
      </w:r>
      <w:r w:rsidR="00BC4F9A">
        <w:rPr>
          <w:spacing w:val="16"/>
        </w:rPr>
        <w:t xml:space="preserve"> </w:t>
      </w:r>
      <w:r w:rsidR="00BC4F9A">
        <w:t>The</w:t>
      </w:r>
      <w:r w:rsidR="00BC4F9A">
        <w:rPr>
          <w:spacing w:val="15"/>
        </w:rPr>
        <w:t xml:space="preserve"> </w:t>
      </w:r>
      <w:r w:rsidR="00BC4F9A">
        <w:t>Draft</w:t>
      </w:r>
      <w:r w:rsidR="00BC4F9A">
        <w:rPr>
          <w:spacing w:val="17"/>
        </w:rPr>
        <w:t xml:space="preserve"> </w:t>
      </w:r>
      <w:r w:rsidR="00BC4F9A">
        <w:t>CCAMLR</w:t>
      </w:r>
      <w:r w:rsidR="00BC4F9A">
        <w:rPr>
          <w:spacing w:val="17"/>
        </w:rPr>
        <w:t xml:space="preserve"> </w:t>
      </w:r>
      <w:r w:rsidR="00BC4F9A">
        <w:t>Compliance</w:t>
      </w:r>
      <w:r w:rsidR="00BC4F9A">
        <w:rPr>
          <w:spacing w:val="15"/>
        </w:rPr>
        <w:t xml:space="preserve"> </w:t>
      </w:r>
      <w:r w:rsidR="00BC4F9A">
        <w:t>Reports</w:t>
      </w:r>
      <w:r w:rsidR="00BC4F9A">
        <w:rPr>
          <w:spacing w:val="17"/>
        </w:rPr>
        <w:t xml:space="preserve"> </w:t>
      </w:r>
      <w:r w:rsidR="00BC4F9A">
        <w:t>shall</w:t>
      </w:r>
      <w:r w:rsidR="00BC4F9A">
        <w:rPr>
          <w:spacing w:val="17"/>
        </w:rPr>
        <w:t xml:space="preserve"> </w:t>
      </w:r>
      <w:r w:rsidR="00BC4F9A">
        <w:t>be</w:t>
      </w:r>
      <w:r w:rsidR="00BC4F9A">
        <w:rPr>
          <w:spacing w:val="15"/>
        </w:rPr>
        <w:t xml:space="preserve"> </w:t>
      </w:r>
      <w:r w:rsidR="00BC4F9A">
        <w:t>annexed</w:t>
      </w:r>
      <w:r w:rsidR="00BC4F9A">
        <w:rPr>
          <w:spacing w:val="16"/>
        </w:rPr>
        <w:t xml:space="preserve"> </w:t>
      </w:r>
      <w:r w:rsidR="00BC4F9A">
        <w:t>to</w:t>
      </w:r>
      <w:r w:rsidR="00BC4F9A">
        <w:rPr>
          <w:spacing w:val="16"/>
        </w:rPr>
        <w:t xml:space="preserve"> </w:t>
      </w:r>
      <w:r w:rsidR="00BC4F9A">
        <w:t>the</w:t>
      </w:r>
      <w:r w:rsidR="00BC4F9A">
        <w:rPr>
          <w:spacing w:val="61"/>
        </w:rPr>
        <w:t xml:space="preserve"> </w:t>
      </w:r>
      <w:r w:rsidR="00BC4F9A">
        <w:t>Summary</w:t>
      </w:r>
      <w:r w:rsidR="00BC4F9A">
        <w:rPr>
          <w:spacing w:val="-5"/>
        </w:rPr>
        <w:t xml:space="preserve"> </w:t>
      </w:r>
      <w:r w:rsidR="00BC4F9A">
        <w:t>CCAMLR Compliance Report.</w:t>
      </w:r>
    </w:p>
    <w:p w14:paraId="7194ECE0" w14:textId="37895A27" w:rsidR="002A29C4" w:rsidRDefault="00094602" w:rsidP="00757C67">
      <w:pPr>
        <w:pStyle w:val="cmsubpara"/>
      </w:pPr>
      <w:r>
        <w:t>(ii)</w:t>
      </w:r>
      <w:r>
        <w:tab/>
      </w:r>
      <w:r w:rsidR="00BC4F9A">
        <w:t>The</w:t>
      </w:r>
      <w:r w:rsidR="00BC4F9A">
        <w:rPr>
          <w:spacing w:val="1"/>
        </w:rPr>
        <w:t xml:space="preserve"> </w:t>
      </w:r>
      <w:r w:rsidR="00BC4F9A">
        <w:t>Summary</w:t>
      </w:r>
      <w:r w:rsidR="00BC4F9A">
        <w:rPr>
          <w:spacing w:val="55"/>
        </w:rPr>
        <w:t xml:space="preserve"> </w:t>
      </w:r>
      <w:r w:rsidR="00BC4F9A">
        <w:t>CCAMLR</w:t>
      </w:r>
      <w:r w:rsidR="00BC4F9A">
        <w:rPr>
          <w:spacing w:val="3"/>
        </w:rPr>
        <w:t xml:space="preserve"> </w:t>
      </w:r>
      <w:r w:rsidR="00BC4F9A">
        <w:t>Compliance</w:t>
      </w:r>
      <w:r w:rsidR="00BC4F9A">
        <w:rPr>
          <w:spacing w:val="1"/>
        </w:rPr>
        <w:t xml:space="preserve"> </w:t>
      </w:r>
      <w:r w:rsidR="00BC4F9A">
        <w:t>Report</w:t>
      </w:r>
      <w:r w:rsidR="00BC4F9A">
        <w:rPr>
          <w:spacing w:val="2"/>
        </w:rPr>
        <w:t xml:space="preserve"> </w:t>
      </w:r>
      <w:r w:rsidR="00BC4F9A">
        <w:t>shall</w:t>
      </w:r>
      <w:r w:rsidR="00BC4F9A">
        <w:rPr>
          <w:spacing w:val="2"/>
        </w:rPr>
        <w:t xml:space="preserve"> </w:t>
      </w:r>
      <w:r w:rsidR="00BC4F9A">
        <w:t>be</w:t>
      </w:r>
      <w:r w:rsidR="00BC4F9A">
        <w:rPr>
          <w:spacing w:val="1"/>
        </w:rPr>
        <w:t xml:space="preserve"> </w:t>
      </w:r>
      <w:r w:rsidR="00BC4F9A">
        <w:t>made</w:t>
      </w:r>
      <w:r w:rsidR="00BC4F9A">
        <w:rPr>
          <w:spacing w:val="1"/>
        </w:rPr>
        <w:t xml:space="preserve"> </w:t>
      </w:r>
      <w:r w:rsidR="00BC4F9A">
        <w:t>available</w:t>
      </w:r>
      <w:r w:rsidR="00BC4F9A">
        <w:rPr>
          <w:spacing w:val="1"/>
        </w:rPr>
        <w:t xml:space="preserve"> </w:t>
      </w:r>
      <w:r w:rsidR="00BC4F9A">
        <w:t>on</w:t>
      </w:r>
      <w:r w:rsidR="00BC4F9A">
        <w:rPr>
          <w:spacing w:val="2"/>
        </w:rPr>
        <w:t xml:space="preserve"> </w:t>
      </w:r>
      <w:r w:rsidR="00BC4F9A">
        <w:t>the</w:t>
      </w:r>
      <w:r w:rsidR="00BC4F9A">
        <w:rPr>
          <w:spacing w:val="51"/>
        </w:rPr>
        <w:t xml:space="preserve"> </w:t>
      </w:r>
      <w:r w:rsidR="00BC4F9A">
        <w:t>secure</w:t>
      </w:r>
      <w:r w:rsidR="00BC4F9A">
        <w:rPr>
          <w:spacing w:val="1"/>
        </w:rPr>
        <w:t xml:space="preserve"> </w:t>
      </w:r>
      <w:r w:rsidR="00BC4F9A">
        <w:t>CCAMLR</w:t>
      </w:r>
      <w:r w:rsidR="00BC4F9A">
        <w:rPr>
          <w:spacing w:val="3"/>
        </w:rPr>
        <w:t xml:space="preserve"> </w:t>
      </w:r>
      <w:r w:rsidR="00BC4F9A">
        <w:t>website</w:t>
      </w:r>
      <w:r w:rsidR="00BC4F9A">
        <w:rPr>
          <w:spacing w:val="1"/>
        </w:rPr>
        <w:t xml:space="preserve"> </w:t>
      </w:r>
      <w:r w:rsidR="00BC4F9A">
        <w:t>for</w:t>
      </w:r>
      <w:r w:rsidR="00BC4F9A">
        <w:rPr>
          <w:spacing w:val="1"/>
        </w:rPr>
        <w:t xml:space="preserve"> </w:t>
      </w:r>
      <w:r w:rsidR="00BC4F9A">
        <w:t>consideration</w:t>
      </w:r>
      <w:r w:rsidR="00BC4F9A">
        <w:rPr>
          <w:spacing w:val="2"/>
        </w:rPr>
        <w:t xml:space="preserve"> </w:t>
      </w:r>
      <w:r w:rsidR="00BC4F9A">
        <w:t>no</w:t>
      </w:r>
      <w:r w:rsidR="00BC4F9A">
        <w:rPr>
          <w:spacing w:val="4"/>
        </w:rPr>
        <w:t xml:space="preserve"> </w:t>
      </w:r>
      <w:r w:rsidR="00BC4F9A">
        <w:t>later</w:t>
      </w:r>
      <w:r w:rsidR="00BC4F9A">
        <w:rPr>
          <w:spacing w:val="1"/>
        </w:rPr>
        <w:t xml:space="preserve"> </w:t>
      </w:r>
      <w:r w:rsidR="00BC4F9A">
        <w:t>than</w:t>
      </w:r>
      <w:r w:rsidR="00BC4F9A">
        <w:rPr>
          <w:spacing w:val="2"/>
        </w:rPr>
        <w:t xml:space="preserve"> </w:t>
      </w:r>
      <w:r w:rsidR="00BC4F9A">
        <w:t>42</w:t>
      </w:r>
      <w:r w:rsidR="00BC4F9A">
        <w:rPr>
          <w:spacing w:val="2"/>
        </w:rPr>
        <w:t xml:space="preserve"> </w:t>
      </w:r>
      <w:r w:rsidR="00BC4F9A">
        <w:t>days</w:t>
      </w:r>
      <w:r w:rsidR="00BC4F9A">
        <w:rPr>
          <w:spacing w:val="2"/>
        </w:rPr>
        <w:t xml:space="preserve"> </w:t>
      </w:r>
      <w:r w:rsidR="00BC4F9A">
        <w:t>before the</w:t>
      </w:r>
      <w:r w:rsidR="00BC4F9A">
        <w:rPr>
          <w:spacing w:val="59"/>
        </w:rPr>
        <w:t xml:space="preserve"> </w:t>
      </w:r>
      <w:r w:rsidR="00BC4F9A">
        <w:t>annual</w:t>
      </w:r>
      <w:r w:rsidR="00BC4F9A">
        <w:rPr>
          <w:spacing w:val="31"/>
        </w:rPr>
        <w:t xml:space="preserve"> </w:t>
      </w:r>
      <w:r w:rsidR="00BC4F9A">
        <w:t>Commission</w:t>
      </w:r>
      <w:r w:rsidR="00BC4F9A">
        <w:rPr>
          <w:spacing w:val="31"/>
        </w:rPr>
        <w:t xml:space="preserve"> </w:t>
      </w:r>
      <w:r w:rsidR="00BC4F9A">
        <w:t>meeting.</w:t>
      </w:r>
      <w:r w:rsidR="00BC4F9A">
        <w:rPr>
          <w:spacing w:val="31"/>
        </w:rPr>
        <w:t xml:space="preserve"> </w:t>
      </w:r>
      <w:r w:rsidR="00BC4F9A">
        <w:t>As</w:t>
      </w:r>
      <w:r w:rsidR="00BC4F9A">
        <w:rPr>
          <w:spacing w:val="31"/>
        </w:rPr>
        <w:t xml:space="preserve"> </w:t>
      </w:r>
      <w:r w:rsidR="00BC4F9A">
        <w:t>soon</w:t>
      </w:r>
      <w:r w:rsidR="00BC4F9A">
        <w:rPr>
          <w:spacing w:val="31"/>
        </w:rPr>
        <w:t xml:space="preserve"> </w:t>
      </w:r>
      <w:r w:rsidR="00BC4F9A">
        <w:t>as</w:t>
      </w:r>
      <w:r w:rsidR="00BC4F9A">
        <w:rPr>
          <w:spacing w:val="31"/>
        </w:rPr>
        <w:t xml:space="preserve"> </w:t>
      </w:r>
      <w:r w:rsidR="00BC4F9A">
        <w:t>practicable</w:t>
      </w:r>
      <w:r w:rsidR="00BC4F9A">
        <w:rPr>
          <w:spacing w:val="30"/>
        </w:rPr>
        <w:t xml:space="preserve"> </w:t>
      </w:r>
      <w:r w:rsidR="00BC4F9A">
        <w:t>after</w:t>
      </w:r>
      <w:r w:rsidR="00BC4F9A">
        <w:rPr>
          <w:spacing w:val="30"/>
        </w:rPr>
        <w:t xml:space="preserve"> </w:t>
      </w:r>
      <w:r w:rsidR="00BC4F9A">
        <w:t>posting</w:t>
      </w:r>
      <w:r w:rsidR="00BC4F9A">
        <w:rPr>
          <w:spacing w:val="28"/>
        </w:rPr>
        <w:t xml:space="preserve"> </w:t>
      </w:r>
      <w:r w:rsidR="00BC4F9A">
        <w:t>the</w:t>
      </w:r>
      <w:r w:rsidR="00BC4F9A">
        <w:rPr>
          <w:spacing w:val="30"/>
        </w:rPr>
        <w:t xml:space="preserve"> </w:t>
      </w:r>
      <w:r w:rsidR="00BC4F9A">
        <w:t>Summary</w:t>
      </w:r>
      <w:r w:rsidR="00BC4F9A">
        <w:rPr>
          <w:spacing w:val="53"/>
        </w:rPr>
        <w:t xml:space="preserve"> </w:t>
      </w:r>
      <w:r w:rsidR="00BC4F9A">
        <w:t>CCAMLR</w:t>
      </w:r>
      <w:r w:rsidR="00BC4F9A">
        <w:rPr>
          <w:spacing w:val="22"/>
        </w:rPr>
        <w:t xml:space="preserve"> </w:t>
      </w:r>
      <w:r w:rsidR="00BC4F9A">
        <w:t>Compliance</w:t>
      </w:r>
      <w:r w:rsidR="00BC4F9A">
        <w:rPr>
          <w:spacing w:val="20"/>
        </w:rPr>
        <w:t xml:space="preserve"> </w:t>
      </w:r>
      <w:r w:rsidR="00BC4F9A">
        <w:t>Report,</w:t>
      </w:r>
      <w:r w:rsidR="00BC4F9A">
        <w:rPr>
          <w:spacing w:val="21"/>
        </w:rPr>
        <w:t xml:space="preserve"> </w:t>
      </w:r>
      <w:r w:rsidR="00BC4F9A">
        <w:t>the</w:t>
      </w:r>
      <w:r w:rsidR="00BC4F9A">
        <w:rPr>
          <w:spacing w:val="20"/>
        </w:rPr>
        <w:t xml:space="preserve"> </w:t>
      </w:r>
      <w:r w:rsidR="00BC4F9A">
        <w:t>Secretariat</w:t>
      </w:r>
      <w:r w:rsidR="00BC4F9A">
        <w:rPr>
          <w:spacing w:val="22"/>
        </w:rPr>
        <w:t xml:space="preserve"> </w:t>
      </w:r>
      <w:r w:rsidR="00BC4F9A">
        <w:t>shall</w:t>
      </w:r>
      <w:r w:rsidR="00BC4F9A">
        <w:rPr>
          <w:spacing w:val="22"/>
        </w:rPr>
        <w:t xml:space="preserve"> </w:t>
      </w:r>
      <w:r w:rsidR="00BC4F9A">
        <w:t>notify</w:t>
      </w:r>
      <w:r w:rsidR="00BC4F9A">
        <w:rPr>
          <w:spacing w:val="14"/>
        </w:rPr>
        <w:t xml:space="preserve"> </w:t>
      </w:r>
      <w:r w:rsidR="00BC4F9A">
        <w:t>Contracting</w:t>
      </w:r>
      <w:r w:rsidR="00BC4F9A">
        <w:rPr>
          <w:spacing w:val="19"/>
        </w:rPr>
        <w:t xml:space="preserve"> </w:t>
      </w:r>
      <w:r w:rsidR="00BC4F9A">
        <w:t>Parties</w:t>
      </w:r>
      <w:r w:rsidR="00BC4F9A">
        <w:rPr>
          <w:spacing w:val="21"/>
        </w:rPr>
        <w:t xml:space="preserve"> </w:t>
      </w:r>
      <w:r w:rsidR="00BC4F9A">
        <w:t>of</w:t>
      </w:r>
      <w:r w:rsidR="00BC4F9A">
        <w:rPr>
          <w:spacing w:val="69"/>
        </w:rPr>
        <w:t xml:space="preserve"> </w:t>
      </w:r>
      <w:r w:rsidR="00BC4F9A">
        <w:t>its availability.</w:t>
      </w:r>
    </w:p>
    <w:p w14:paraId="16C5EF13" w14:textId="2E5AD468" w:rsidR="002A29C4" w:rsidRDefault="00094602" w:rsidP="00757C67">
      <w:pPr>
        <w:pStyle w:val="cmnumberedpara"/>
      </w:pPr>
      <w:r>
        <w:t>3.</w:t>
      </w:r>
      <w:r>
        <w:tab/>
      </w:r>
      <w:r w:rsidR="00BC4F9A">
        <w:t xml:space="preserve">Provisional </w:t>
      </w:r>
      <w:r w:rsidR="00BC4F9A">
        <w:rPr>
          <w:spacing w:val="-2"/>
        </w:rPr>
        <w:t>CCAMLR</w:t>
      </w:r>
      <w:r w:rsidR="00BC4F9A">
        <w:t xml:space="preserve"> Compliance Report</w:t>
      </w:r>
    </w:p>
    <w:p w14:paraId="112E6BE1" w14:textId="34C53018" w:rsidR="002A29C4" w:rsidRDefault="00094602" w:rsidP="00757C67">
      <w:pPr>
        <w:pStyle w:val="cmsubpara"/>
        <w:ind w:left="1123"/>
      </w:pPr>
      <w:r>
        <w:t>(</w:t>
      </w:r>
      <w:proofErr w:type="spellStart"/>
      <w:r>
        <w:t>i</w:t>
      </w:r>
      <w:proofErr w:type="spellEnd"/>
      <w:r>
        <w:t>)</w:t>
      </w:r>
      <w:r>
        <w:tab/>
      </w:r>
      <w:r w:rsidR="00BC4F9A">
        <w:t>At</w:t>
      </w:r>
      <w:r w:rsidR="00BC4F9A">
        <w:rPr>
          <w:spacing w:val="22"/>
        </w:rPr>
        <w:t xml:space="preserve"> </w:t>
      </w:r>
      <w:r w:rsidR="00BC4F9A">
        <w:t>its</w:t>
      </w:r>
      <w:r w:rsidR="00BC4F9A">
        <w:rPr>
          <w:spacing w:val="21"/>
        </w:rPr>
        <w:t xml:space="preserve"> </w:t>
      </w:r>
      <w:r w:rsidR="00BC4F9A">
        <w:t>annual</w:t>
      </w:r>
      <w:r w:rsidR="00BC4F9A">
        <w:rPr>
          <w:spacing w:val="19"/>
        </w:rPr>
        <w:t xml:space="preserve"> </w:t>
      </w:r>
      <w:r w:rsidR="00BC4F9A">
        <w:t>meeting,</w:t>
      </w:r>
      <w:r w:rsidR="00BC4F9A">
        <w:rPr>
          <w:spacing w:val="21"/>
        </w:rPr>
        <w:t xml:space="preserve"> </w:t>
      </w:r>
      <w:r w:rsidR="00BC4F9A">
        <w:t>SCIC</w:t>
      </w:r>
      <w:r w:rsidR="00BC4F9A">
        <w:rPr>
          <w:spacing w:val="22"/>
        </w:rPr>
        <w:t xml:space="preserve"> </w:t>
      </w:r>
      <w:r w:rsidR="00BC4F9A">
        <w:t>shall</w:t>
      </w:r>
      <w:r w:rsidR="00BC4F9A">
        <w:rPr>
          <w:spacing w:val="22"/>
        </w:rPr>
        <w:t xml:space="preserve"> </w:t>
      </w:r>
      <w:r w:rsidR="00BC4F9A">
        <w:t>consider</w:t>
      </w:r>
      <w:r w:rsidR="00BC4F9A">
        <w:rPr>
          <w:spacing w:val="20"/>
        </w:rPr>
        <w:t xml:space="preserve"> </w:t>
      </w:r>
      <w:r w:rsidR="00BC4F9A">
        <w:t>the</w:t>
      </w:r>
      <w:r w:rsidR="00BC4F9A">
        <w:rPr>
          <w:spacing w:val="20"/>
        </w:rPr>
        <w:t xml:space="preserve"> </w:t>
      </w:r>
      <w:r w:rsidR="00BC4F9A">
        <w:t>Summary</w:t>
      </w:r>
      <w:r w:rsidR="00BC4F9A">
        <w:rPr>
          <w:spacing w:val="16"/>
        </w:rPr>
        <w:t xml:space="preserve"> </w:t>
      </w:r>
      <w:r w:rsidR="00BC4F9A">
        <w:t>CCAMLR</w:t>
      </w:r>
      <w:r w:rsidR="00BC4F9A">
        <w:rPr>
          <w:spacing w:val="22"/>
        </w:rPr>
        <w:t xml:space="preserve"> </w:t>
      </w:r>
      <w:r w:rsidR="00BC4F9A">
        <w:t>Compliance</w:t>
      </w:r>
      <w:r w:rsidR="00BC4F9A">
        <w:rPr>
          <w:spacing w:val="67"/>
        </w:rPr>
        <w:t xml:space="preserve"> </w:t>
      </w:r>
      <w:r w:rsidR="00BC4F9A">
        <w:t>Report,</w:t>
      </w:r>
      <w:r w:rsidR="00BC4F9A">
        <w:rPr>
          <w:spacing w:val="19"/>
        </w:rPr>
        <w:t xml:space="preserve"> </w:t>
      </w:r>
      <w:proofErr w:type="gramStart"/>
      <w:r w:rsidR="00BC4F9A">
        <w:t>taking</w:t>
      </w:r>
      <w:r w:rsidR="00BC4F9A">
        <w:rPr>
          <w:spacing w:val="16"/>
        </w:rPr>
        <w:t xml:space="preserve"> </w:t>
      </w:r>
      <w:r w:rsidR="00BC4F9A">
        <w:t>into</w:t>
      </w:r>
      <w:r w:rsidR="00BC4F9A">
        <w:rPr>
          <w:spacing w:val="19"/>
        </w:rPr>
        <w:t xml:space="preserve"> </w:t>
      </w:r>
      <w:r w:rsidR="00BC4F9A">
        <w:t>account</w:t>
      </w:r>
      <w:proofErr w:type="gramEnd"/>
      <w:r w:rsidR="00BC4F9A">
        <w:rPr>
          <w:spacing w:val="19"/>
        </w:rPr>
        <w:t xml:space="preserve"> </w:t>
      </w:r>
      <w:r w:rsidR="00BC4F9A">
        <w:t>information</w:t>
      </w:r>
      <w:r w:rsidR="00BC4F9A">
        <w:rPr>
          <w:spacing w:val="19"/>
        </w:rPr>
        <w:t xml:space="preserve"> </w:t>
      </w:r>
      <w:r w:rsidR="00BC4F9A">
        <w:t>received,</w:t>
      </w:r>
      <w:r w:rsidR="00BC4F9A">
        <w:rPr>
          <w:spacing w:val="19"/>
        </w:rPr>
        <w:t xml:space="preserve"> </w:t>
      </w:r>
      <w:r w:rsidR="00BC4F9A">
        <w:t xml:space="preserve">including </w:t>
      </w:r>
      <w:r w:rsidR="00FB152F">
        <w:t>pursuant</w:t>
      </w:r>
      <w:r w:rsidR="00BC4F9A">
        <w:rPr>
          <w:spacing w:val="19"/>
        </w:rPr>
        <w:t xml:space="preserve"> </w:t>
      </w:r>
      <w:r w:rsidR="00BC4F9A">
        <w:t>to</w:t>
      </w:r>
      <w:r w:rsidR="00BC4F9A">
        <w:rPr>
          <w:spacing w:val="73"/>
        </w:rPr>
        <w:t xml:space="preserve"> </w:t>
      </w:r>
      <w:r w:rsidR="00BC4F9A">
        <w:lastRenderedPageBreak/>
        <w:t>paragraph</w:t>
      </w:r>
      <w:r w:rsidR="00202782">
        <w:t> </w:t>
      </w:r>
      <w:r w:rsidR="00BC4F9A">
        <w:t>1(iii).</w:t>
      </w:r>
      <w:r w:rsidR="00BC4F9A">
        <w:rPr>
          <w:spacing w:val="50"/>
        </w:rPr>
        <w:t xml:space="preserve"> </w:t>
      </w:r>
      <w:r w:rsidR="00BC4F9A">
        <w:t>SCIC</w:t>
      </w:r>
      <w:r w:rsidR="00BC4F9A">
        <w:rPr>
          <w:spacing w:val="53"/>
        </w:rPr>
        <w:t xml:space="preserve"> </w:t>
      </w:r>
      <w:r w:rsidR="00BC4F9A">
        <w:t>will</w:t>
      </w:r>
      <w:r w:rsidR="00BC4F9A">
        <w:rPr>
          <w:spacing w:val="50"/>
        </w:rPr>
        <w:t xml:space="preserve"> </w:t>
      </w:r>
      <w:r w:rsidR="00BC4F9A">
        <w:t>also</w:t>
      </w:r>
      <w:r w:rsidR="00BC4F9A">
        <w:rPr>
          <w:spacing w:val="50"/>
        </w:rPr>
        <w:t xml:space="preserve"> </w:t>
      </w:r>
      <w:r w:rsidR="00BC4F9A">
        <w:t>consider</w:t>
      </w:r>
      <w:r w:rsidR="00BC4F9A">
        <w:rPr>
          <w:spacing w:val="49"/>
        </w:rPr>
        <w:t xml:space="preserve"> </w:t>
      </w:r>
      <w:r w:rsidR="00BC4F9A">
        <w:t>the</w:t>
      </w:r>
      <w:r w:rsidR="00BC4F9A">
        <w:rPr>
          <w:spacing w:val="49"/>
        </w:rPr>
        <w:t xml:space="preserve"> </w:t>
      </w:r>
      <w:r w:rsidR="00BC4F9A">
        <w:t>circumstances</w:t>
      </w:r>
      <w:r w:rsidR="00BC4F9A">
        <w:rPr>
          <w:spacing w:val="50"/>
        </w:rPr>
        <w:t xml:space="preserve"> </w:t>
      </w:r>
      <w:r w:rsidR="00BC4F9A">
        <w:t>relating</w:t>
      </w:r>
      <w:r w:rsidR="00BC4F9A">
        <w:rPr>
          <w:spacing w:val="48"/>
        </w:rPr>
        <w:t xml:space="preserve"> </w:t>
      </w:r>
      <w:r w:rsidR="00BC4F9A">
        <w:t>to</w:t>
      </w:r>
      <w:r w:rsidR="00BC4F9A">
        <w:rPr>
          <w:spacing w:val="50"/>
        </w:rPr>
        <w:t xml:space="preserve"> </w:t>
      </w:r>
      <w:r w:rsidR="00BC4F9A">
        <w:t>any</w:t>
      </w:r>
      <w:r w:rsidR="00BC4F9A">
        <w:rPr>
          <w:spacing w:val="48"/>
        </w:rPr>
        <w:t xml:space="preserve"> </w:t>
      </w:r>
      <w:r w:rsidR="00BC4F9A">
        <w:t>nil</w:t>
      </w:r>
      <w:r w:rsidR="00BC4F9A">
        <w:rPr>
          <w:spacing w:val="69"/>
        </w:rPr>
        <w:t xml:space="preserve"> </w:t>
      </w:r>
      <w:r w:rsidR="00BC4F9A">
        <w:t>response.</w:t>
      </w:r>
    </w:p>
    <w:p w14:paraId="65085809" w14:textId="02D430A8" w:rsidR="002A29C4" w:rsidRDefault="00094602" w:rsidP="00757C67">
      <w:pPr>
        <w:pStyle w:val="cmsubpara"/>
      </w:pPr>
      <w:r>
        <w:rPr>
          <w:spacing w:val="-2"/>
        </w:rPr>
        <w:t>(ii)</w:t>
      </w:r>
      <w:r>
        <w:rPr>
          <w:spacing w:val="-2"/>
        </w:rPr>
        <w:tab/>
      </w:r>
      <w:r w:rsidR="00BC4F9A">
        <w:rPr>
          <w:spacing w:val="-2"/>
        </w:rPr>
        <w:t>In</w:t>
      </w:r>
      <w:r w:rsidR="00BC4F9A">
        <w:rPr>
          <w:spacing w:val="38"/>
        </w:rPr>
        <w:t xml:space="preserve"> </w:t>
      </w:r>
      <w:r w:rsidR="00BC4F9A">
        <w:t>considering</w:t>
      </w:r>
      <w:r w:rsidR="00BC4F9A">
        <w:rPr>
          <w:spacing w:val="36"/>
        </w:rPr>
        <w:t xml:space="preserve"> </w:t>
      </w:r>
      <w:r w:rsidR="00BC4F9A">
        <w:t>the</w:t>
      </w:r>
      <w:r w:rsidR="00BC4F9A">
        <w:rPr>
          <w:spacing w:val="35"/>
        </w:rPr>
        <w:t xml:space="preserve"> </w:t>
      </w:r>
      <w:r w:rsidR="00BC4F9A">
        <w:t>Summary</w:t>
      </w:r>
      <w:r w:rsidR="00BC4F9A">
        <w:rPr>
          <w:spacing w:val="33"/>
        </w:rPr>
        <w:t xml:space="preserve"> </w:t>
      </w:r>
      <w:r w:rsidR="00BC4F9A">
        <w:t>CCAMLR</w:t>
      </w:r>
      <w:r w:rsidR="00BC4F9A">
        <w:rPr>
          <w:spacing w:val="39"/>
        </w:rPr>
        <w:t xml:space="preserve"> </w:t>
      </w:r>
      <w:r w:rsidR="00BC4F9A">
        <w:t>Compliance</w:t>
      </w:r>
      <w:r w:rsidR="00BC4F9A">
        <w:rPr>
          <w:spacing w:val="37"/>
        </w:rPr>
        <w:t xml:space="preserve"> </w:t>
      </w:r>
      <w:r w:rsidR="00BC4F9A">
        <w:t>Report,</w:t>
      </w:r>
      <w:r w:rsidR="00BC4F9A">
        <w:rPr>
          <w:spacing w:val="36"/>
        </w:rPr>
        <w:t xml:space="preserve"> </w:t>
      </w:r>
      <w:r w:rsidR="00BC4F9A">
        <w:t>SCIC</w:t>
      </w:r>
      <w:r w:rsidR="00BC4F9A">
        <w:rPr>
          <w:spacing w:val="39"/>
        </w:rPr>
        <w:t xml:space="preserve"> </w:t>
      </w:r>
      <w:r w:rsidR="00BC4F9A">
        <w:rPr>
          <w:spacing w:val="1"/>
        </w:rPr>
        <w:t>may</w:t>
      </w:r>
      <w:r w:rsidR="00BC4F9A">
        <w:rPr>
          <w:spacing w:val="33"/>
        </w:rPr>
        <w:t xml:space="preserve"> </w:t>
      </w:r>
      <w:r w:rsidR="00BC4F9A">
        <w:t>request</w:t>
      </w:r>
      <w:r w:rsidR="00BC4F9A">
        <w:rPr>
          <w:spacing w:val="63"/>
        </w:rPr>
        <w:t xml:space="preserve"> </w:t>
      </w:r>
      <w:r w:rsidR="00BC4F9A">
        <w:t>any</w:t>
      </w:r>
      <w:r w:rsidR="00BC4F9A">
        <w:rPr>
          <w:spacing w:val="43"/>
        </w:rPr>
        <w:t xml:space="preserve"> </w:t>
      </w:r>
      <w:r w:rsidR="00BC4F9A">
        <w:t>Contracting</w:t>
      </w:r>
      <w:r w:rsidR="00BC4F9A">
        <w:rPr>
          <w:spacing w:val="45"/>
        </w:rPr>
        <w:t xml:space="preserve"> </w:t>
      </w:r>
      <w:r w:rsidR="00BC4F9A">
        <w:t>Parties</w:t>
      </w:r>
      <w:r w:rsidR="00BC4F9A">
        <w:rPr>
          <w:spacing w:val="48"/>
        </w:rPr>
        <w:t xml:space="preserve"> </w:t>
      </w:r>
      <w:r w:rsidR="00BC4F9A">
        <w:t>that</w:t>
      </w:r>
      <w:r w:rsidR="00BC4F9A">
        <w:rPr>
          <w:spacing w:val="48"/>
        </w:rPr>
        <w:t xml:space="preserve"> </w:t>
      </w:r>
      <w:r w:rsidR="00BC4F9A">
        <w:t>have</w:t>
      </w:r>
      <w:r w:rsidR="00BC4F9A">
        <w:rPr>
          <w:spacing w:val="49"/>
        </w:rPr>
        <w:t xml:space="preserve"> </w:t>
      </w:r>
      <w:r w:rsidR="00BC4F9A">
        <w:t>relevant</w:t>
      </w:r>
      <w:r w:rsidR="00BC4F9A">
        <w:rPr>
          <w:spacing w:val="48"/>
        </w:rPr>
        <w:t xml:space="preserve"> </w:t>
      </w:r>
      <w:r w:rsidR="00BC4F9A">
        <w:t>information</w:t>
      </w:r>
      <w:r w:rsidR="00BC4F9A">
        <w:rPr>
          <w:spacing w:val="48"/>
        </w:rPr>
        <w:t xml:space="preserve"> </w:t>
      </w:r>
      <w:r w:rsidR="00BC4F9A">
        <w:t>to</w:t>
      </w:r>
      <w:r w:rsidR="00BC4F9A">
        <w:rPr>
          <w:spacing w:val="48"/>
        </w:rPr>
        <w:t xml:space="preserve"> </w:t>
      </w:r>
      <w:r w:rsidR="00BC4F9A">
        <w:t>provide</w:t>
      </w:r>
      <w:r w:rsidR="00BC4F9A">
        <w:rPr>
          <w:spacing w:val="49"/>
        </w:rPr>
        <w:t xml:space="preserve"> </w:t>
      </w:r>
      <w:r w:rsidR="00BC4F9A">
        <w:t>further</w:t>
      </w:r>
      <w:r w:rsidR="00BC4F9A">
        <w:rPr>
          <w:spacing w:val="71"/>
        </w:rPr>
        <w:t xml:space="preserve"> </w:t>
      </w:r>
      <w:r w:rsidR="00BC4F9A">
        <w:t>additional</w:t>
      </w:r>
      <w:r w:rsidR="00BC4F9A">
        <w:rPr>
          <w:spacing w:val="31"/>
        </w:rPr>
        <w:t xml:space="preserve"> </w:t>
      </w:r>
      <w:r w:rsidR="00BC4F9A">
        <w:t>details,</w:t>
      </w:r>
      <w:r w:rsidR="00BC4F9A">
        <w:rPr>
          <w:spacing w:val="31"/>
        </w:rPr>
        <w:t xml:space="preserve"> </w:t>
      </w:r>
      <w:r w:rsidR="00BC4F9A">
        <w:t>so</w:t>
      </w:r>
      <w:r w:rsidR="00BC4F9A">
        <w:rPr>
          <w:spacing w:val="31"/>
        </w:rPr>
        <w:t xml:space="preserve"> </w:t>
      </w:r>
      <w:r w:rsidR="00BC4F9A">
        <w:t>that</w:t>
      </w:r>
      <w:r w:rsidR="00BC4F9A">
        <w:rPr>
          <w:spacing w:val="31"/>
        </w:rPr>
        <w:t xml:space="preserve"> </w:t>
      </w:r>
      <w:r w:rsidR="00BC4F9A">
        <w:t>SCIC</w:t>
      </w:r>
      <w:r w:rsidR="00BC4F9A">
        <w:rPr>
          <w:spacing w:val="31"/>
        </w:rPr>
        <w:t xml:space="preserve"> </w:t>
      </w:r>
      <w:r w:rsidR="00BC4F9A">
        <w:rPr>
          <w:spacing w:val="1"/>
        </w:rPr>
        <w:t>may</w:t>
      </w:r>
      <w:r w:rsidR="00BC4F9A">
        <w:rPr>
          <w:spacing w:val="28"/>
        </w:rPr>
        <w:t xml:space="preserve"> </w:t>
      </w:r>
      <w:r w:rsidR="00BC4F9A">
        <w:t>fully</w:t>
      </w:r>
      <w:r w:rsidR="00BC4F9A">
        <w:rPr>
          <w:spacing w:val="28"/>
        </w:rPr>
        <w:t xml:space="preserve"> </w:t>
      </w:r>
      <w:r w:rsidR="00BC4F9A">
        <w:t>evaluate</w:t>
      </w:r>
      <w:r w:rsidR="00BC4F9A">
        <w:rPr>
          <w:spacing w:val="30"/>
        </w:rPr>
        <w:t xml:space="preserve"> </w:t>
      </w:r>
      <w:r w:rsidR="00BC4F9A">
        <w:t>each</w:t>
      </w:r>
      <w:r w:rsidR="00BC4F9A">
        <w:rPr>
          <w:spacing w:val="33"/>
        </w:rPr>
        <w:t xml:space="preserve"> </w:t>
      </w:r>
      <w:r w:rsidR="00BC4F9A">
        <w:t>compliance</w:t>
      </w:r>
      <w:r w:rsidR="00BC4F9A">
        <w:rPr>
          <w:spacing w:val="32"/>
        </w:rPr>
        <w:t xml:space="preserve"> </w:t>
      </w:r>
      <w:r w:rsidR="00BC4F9A">
        <w:t>issue.</w:t>
      </w:r>
      <w:r w:rsidR="00BC4F9A">
        <w:rPr>
          <w:spacing w:val="31"/>
        </w:rPr>
        <w:t xml:space="preserve"> </w:t>
      </w:r>
      <w:r w:rsidR="00BC4F9A">
        <w:t>This</w:t>
      </w:r>
      <w:r w:rsidR="00BC4F9A">
        <w:rPr>
          <w:spacing w:val="85"/>
        </w:rPr>
        <w:t xml:space="preserve"> </w:t>
      </w:r>
      <w:r w:rsidR="00BC4F9A">
        <w:t>information</w:t>
      </w:r>
      <w:r w:rsidR="00BC4F9A">
        <w:rPr>
          <w:spacing w:val="2"/>
        </w:rPr>
        <w:t xml:space="preserve"> </w:t>
      </w:r>
      <w:r w:rsidR="00BC4F9A">
        <w:rPr>
          <w:spacing w:val="1"/>
        </w:rPr>
        <w:t>may</w:t>
      </w:r>
      <w:r w:rsidR="00BC4F9A">
        <w:rPr>
          <w:spacing w:val="57"/>
        </w:rPr>
        <w:t xml:space="preserve"> </w:t>
      </w:r>
      <w:r w:rsidR="00BC4F9A">
        <w:t>include,</w:t>
      </w:r>
      <w:r w:rsidR="00BC4F9A">
        <w:rPr>
          <w:spacing w:val="2"/>
        </w:rPr>
        <w:t xml:space="preserve"> </w:t>
      </w:r>
      <w:r w:rsidR="00BC4F9A">
        <w:t>but</w:t>
      </w:r>
      <w:r w:rsidR="00BC4F9A">
        <w:rPr>
          <w:spacing w:val="2"/>
        </w:rPr>
        <w:t xml:space="preserve"> </w:t>
      </w:r>
      <w:r w:rsidR="00BC4F9A">
        <w:t>is</w:t>
      </w:r>
      <w:r w:rsidR="00BC4F9A">
        <w:rPr>
          <w:spacing w:val="2"/>
        </w:rPr>
        <w:t xml:space="preserve"> </w:t>
      </w:r>
      <w:r w:rsidR="00BC4F9A">
        <w:t>not</w:t>
      </w:r>
      <w:r w:rsidR="00BC4F9A">
        <w:rPr>
          <w:spacing w:val="5"/>
        </w:rPr>
        <w:t xml:space="preserve"> </w:t>
      </w:r>
      <w:r w:rsidR="00BC4F9A">
        <w:t>limited</w:t>
      </w:r>
      <w:r w:rsidR="00BC4F9A">
        <w:rPr>
          <w:spacing w:val="2"/>
        </w:rPr>
        <w:t xml:space="preserve"> </w:t>
      </w:r>
      <w:r w:rsidR="00BC4F9A">
        <w:t>to,</w:t>
      </w:r>
      <w:r w:rsidR="00BC4F9A">
        <w:rPr>
          <w:spacing w:val="2"/>
        </w:rPr>
        <w:t xml:space="preserve"> </w:t>
      </w:r>
      <w:r w:rsidR="00BC4F9A">
        <w:rPr>
          <w:spacing w:val="1"/>
        </w:rPr>
        <w:t>any</w:t>
      </w:r>
      <w:r w:rsidR="00BC4F9A">
        <w:t xml:space="preserve"> relevant</w:t>
      </w:r>
      <w:r w:rsidR="00BC4F9A">
        <w:rPr>
          <w:spacing w:val="2"/>
        </w:rPr>
        <w:t xml:space="preserve"> </w:t>
      </w:r>
      <w:r w:rsidR="00BC4F9A">
        <w:t xml:space="preserve">documentary </w:t>
      </w:r>
      <w:r w:rsidR="00BC4F9A">
        <w:rPr>
          <w:spacing w:val="1"/>
        </w:rPr>
        <w:t>or</w:t>
      </w:r>
      <w:r w:rsidR="00BC4F9A">
        <w:rPr>
          <w:spacing w:val="40"/>
        </w:rPr>
        <w:t xml:space="preserve"> </w:t>
      </w:r>
      <w:r w:rsidR="00BC4F9A">
        <w:t>photographic evidence.</w:t>
      </w:r>
    </w:p>
    <w:p w14:paraId="330AF7E9" w14:textId="0976D50B" w:rsidR="002A29C4" w:rsidRDefault="00094602" w:rsidP="00757C67">
      <w:pPr>
        <w:pStyle w:val="cmsubpara"/>
      </w:pPr>
      <w:r>
        <w:t>(iii)</w:t>
      </w:r>
      <w:r>
        <w:tab/>
      </w:r>
      <w:r w:rsidR="00BC4F9A">
        <w:t>On</w:t>
      </w:r>
      <w:r w:rsidR="00BC4F9A">
        <w:rPr>
          <w:spacing w:val="9"/>
        </w:rPr>
        <w:t xml:space="preserve"> </w:t>
      </w:r>
      <w:r w:rsidR="00BC4F9A">
        <w:t>the</w:t>
      </w:r>
      <w:r w:rsidR="00BC4F9A">
        <w:rPr>
          <w:spacing w:val="8"/>
        </w:rPr>
        <w:t xml:space="preserve"> </w:t>
      </w:r>
      <w:r w:rsidR="00BC4F9A">
        <w:t>basis</w:t>
      </w:r>
      <w:r w:rsidR="00BC4F9A">
        <w:rPr>
          <w:spacing w:val="9"/>
        </w:rPr>
        <w:t xml:space="preserve"> </w:t>
      </w:r>
      <w:r w:rsidR="00BC4F9A">
        <w:t>of</w:t>
      </w:r>
      <w:r w:rsidR="00BC4F9A">
        <w:rPr>
          <w:spacing w:val="11"/>
        </w:rPr>
        <w:t xml:space="preserve"> </w:t>
      </w:r>
      <w:r w:rsidR="00BC4F9A">
        <w:t>the</w:t>
      </w:r>
      <w:r w:rsidR="00BC4F9A">
        <w:rPr>
          <w:spacing w:val="8"/>
        </w:rPr>
        <w:t xml:space="preserve"> </w:t>
      </w:r>
      <w:r w:rsidR="00BC4F9A">
        <w:t>information</w:t>
      </w:r>
      <w:r w:rsidR="00BC4F9A">
        <w:rPr>
          <w:spacing w:val="9"/>
        </w:rPr>
        <w:t xml:space="preserve"> </w:t>
      </w:r>
      <w:r w:rsidR="00BC4F9A">
        <w:t>considered</w:t>
      </w:r>
      <w:r w:rsidR="00BC4F9A">
        <w:rPr>
          <w:spacing w:val="9"/>
        </w:rPr>
        <w:t xml:space="preserve"> </w:t>
      </w:r>
      <w:r w:rsidR="00BC4F9A">
        <w:t>in</w:t>
      </w:r>
      <w:r w:rsidR="00BC4F9A">
        <w:rPr>
          <w:spacing w:val="9"/>
        </w:rPr>
        <w:t xml:space="preserve"> </w:t>
      </w:r>
      <w:r w:rsidR="00BC4F9A">
        <w:t>paragraph</w:t>
      </w:r>
      <w:r w:rsidR="00BC4F9A">
        <w:rPr>
          <w:spacing w:val="9"/>
        </w:rPr>
        <w:t xml:space="preserve"> </w:t>
      </w:r>
      <w:r w:rsidR="00BC4F9A">
        <w:t>3(</w:t>
      </w:r>
      <w:proofErr w:type="spellStart"/>
      <w:r w:rsidR="00BC4F9A">
        <w:t>i</w:t>
      </w:r>
      <w:proofErr w:type="spellEnd"/>
      <w:r w:rsidR="00BC4F9A">
        <w:t>),</w:t>
      </w:r>
      <w:r w:rsidR="00BC4F9A">
        <w:rPr>
          <w:spacing w:val="9"/>
        </w:rPr>
        <w:t xml:space="preserve"> </w:t>
      </w:r>
      <w:r w:rsidR="00BC4F9A">
        <w:t>SCIC</w:t>
      </w:r>
      <w:r w:rsidR="00BC4F9A">
        <w:rPr>
          <w:spacing w:val="12"/>
        </w:rPr>
        <w:t xml:space="preserve"> </w:t>
      </w:r>
      <w:r w:rsidR="00BC4F9A">
        <w:t>shall</w:t>
      </w:r>
      <w:r w:rsidR="00BC4F9A">
        <w:rPr>
          <w:spacing w:val="10"/>
        </w:rPr>
        <w:t xml:space="preserve"> </w:t>
      </w:r>
      <w:r w:rsidR="00BC4F9A">
        <w:t>adopt</w:t>
      </w:r>
      <w:r w:rsidR="00BC4F9A">
        <w:rPr>
          <w:spacing w:val="10"/>
        </w:rPr>
        <w:t xml:space="preserve"> </w:t>
      </w:r>
      <w:r w:rsidR="00BC4F9A">
        <w:t>an</w:t>
      </w:r>
      <w:r w:rsidR="00BC4F9A">
        <w:rPr>
          <w:spacing w:val="55"/>
        </w:rPr>
        <w:t xml:space="preserve"> </w:t>
      </w:r>
      <w:r w:rsidR="00BC4F9A">
        <w:t>annual</w:t>
      </w:r>
      <w:r w:rsidR="00BC4F9A">
        <w:rPr>
          <w:spacing w:val="14"/>
        </w:rPr>
        <w:t xml:space="preserve"> </w:t>
      </w:r>
      <w:r w:rsidR="00BC4F9A">
        <w:t>Provisional</w:t>
      </w:r>
      <w:r w:rsidR="00BC4F9A">
        <w:rPr>
          <w:spacing w:val="14"/>
        </w:rPr>
        <w:t xml:space="preserve"> </w:t>
      </w:r>
      <w:r w:rsidR="00BC4F9A">
        <w:t>CCAMLR</w:t>
      </w:r>
      <w:r w:rsidR="00BC4F9A">
        <w:rPr>
          <w:spacing w:val="15"/>
        </w:rPr>
        <w:t xml:space="preserve"> </w:t>
      </w:r>
      <w:r w:rsidR="00BC4F9A">
        <w:t>Compliance</w:t>
      </w:r>
      <w:r w:rsidR="00BC4F9A">
        <w:rPr>
          <w:spacing w:val="15"/>
        </w:rPr>
        <w:t xml:space="preserve"> </w:t>
      </w:r>
      <w:r w:rsidR="00BC4F9A">
        <w:t>Report</w:t>
      </w:r>
      <w:r w:rsidR="00BC4F9A">
        <w:rPr>
          <w:spacing w:val="14"/>
        </w:rPr>
        <w:t xml:space="preserve"> </w:t>
      </w:r>
      <w:r w:rsidR="00BC4F9A">
        <w:rPr>
          <w:spacing w:val="1"/>
        </w:rPr>
        <w:t>by</w:t>
      </w:r>
      <w:r w:rsidR="00BC4F9A">
        <w:rPr>
          <w:spacing w:val="12"/>
        </w:rPr>
        <w:t xml:space="preserve"> </w:t>
      </w:r>
      <w:r w:rsidR="00BC4F9A">
        <w:t>consensus,</w:t>
      </w:r>
      <w:r w:rsidR="00BC4F9A">
        <w:rPr>
          <w:spacing w:val="14"/>
        </w:rPr>
        <w:t xml:space="preserve"> </w:t>
      </w:r>
      <w:r w:rsidR="00BC4F9A">
        <w:t>in</w:t>
      </w:r>
      <w:r w:rsidR="00BC4F9A">
        <w:rPr>
          <w:spacing w:val="16"/>
        </w:rPr>
        <w:t xml:space="preserve"> </w:t>
      </w:r>
      <w:r w:rsidR="00BC4F9A">
        <w:t>which</w:t>
      </w:r>
      <w:r w:rsidR="00BC4F9A">
        <w:rPr>
          <w:spacing w:val="16"/>
        </w:rPr>
        <w:t xml:space="preserve"> </w:t>
      </w:r>
      <w:r w:rsidR="00BC4F9A">
        <w:t>it</w:t>
      </w:r>
      <w:r w:rsidR="00BC4F9A">
        <w:rPr>
          <w:spacing w:val="14"/>
        </w:rPr>
        <w:t xml:space="preserve"> </w:t>
      </w:r>
      <w:r w:rsidR="00BC4F9A">
        <w:t>shall</w:t>
      </w:r>
      <w:r w:rsidR="00BC4F9A">
        <w:rPr>
          <w:spacing w:val="75"/>
        </w:rPr>
        <w:t xml:space="preserve"> </w:t>
      </w:r>
      <w:r w:rsidR="00BC4F9A">
        <w:t>record</w:t>
      </w:r>
      <w:r w:rsidR="00BC4F9A">
        <w:rPr>
          <w:spacing w:val="50"/>
        </w:rPr>
        <w:t xml:space="preserve"> </w:t>
      </w:r>
      <w:r w:rsidR="00BC4F9A">
        <w:t>its</w:t>
      </w:r>
      <w:r w:rsidR="00BC4F9A">
        <w:rPr>
          <w:spacing w:val="48"/>
        </w:rPr>
        <w:t xml:space="preserve"> </w:t>
      </w:r>
      <w:r w:rsidR="00BC4F9A">
        <w:t>findings</w:t>
      </w:r>
      <w:r w:rsidR="00BC4F9A">
        <w:rPr>
          <w:spacing w:val="48"/>
        </w:rPr>
        <w:t xml:space="preserve"> </w:t>
      </w:r>
      <w:r w:rsidR="00BC4F9A">
        <w:t>of</w:t>
      </w:r>
      <w:r w:rsidR="00BC4F9A">
        <w:rPr>
          <w:spacing w:val="49"/>
        </w:rPr>
        <w:t xml:space="preserve"> </w:t>
      </w:r>
      <w:r w:rsidR="00BC4F9A">
        <w:t>non-compliance.</w:t>
      </w:r>
      <w:r w:rsidR="00BC4F9A">
        <w:rPr>
          <w:spacing w:val="50"/>
        </w:rPr>
        <w:t xml:space="preserve"> </w:t>
      </w:r>
      <w:r w:rsidR="00BC4F9A">
        <w:t>The</w:t>
      </w:r>
      <w:r w:rsidR="00BC4F9A">
        <w:rPr>
          <w:spacing w:val="49"/>
        </w:rPr>
        <w:t xml:space="preserve"> </w:t>
      </w:r>
      <w:r w:rsidR="00BC4F9A">
        <w:t>Provisional</w:t>
      </w:r>
      <w:r w:rsidR="00BC4F9A">
        <w:rPr>
          <w:spacing w:val="48"/>
        </w:rPr>
        <w:t xml:space="preserve"> </w:t>
      </w:r>
      <w:r w:rsidR="00BC4F9A">
        <w:t>CCAMLR</w:t>
      </w:r>
      <w:r w:rsidR="00BC4F9A">
        <w:rPr>
          <w:spacing w:val="48"/>
        </w:rPr>
        <w:t xml:space="preserve"> </w:t>
      </w:r>
      <w:r w:rsidR="00BC4F9A">
        <w:t>Compliance</w:t>
      </w:r>
      <w:r w:rsidR="00BC4F9A">
        <w:rPr>
          <w:spacing w:val="65"/>
        </w:rPr>
        <w:t xml:space="preserve"> </w:t>
      </w:r>
      <w:r w:rsidR="00BC4F9A">
        <w:t>Report</w:t>
      </w:r>
      <w:r w:rsidR="00BC4F9A">
        <w:rPr>
          <w:spacing w:val="2"/>
        </w:rPr>
        <w:t xml:space="preserve"> </w:t>
      </w:r>
      <w:r w:rsidR="00BC4F9A">
        <w:t>shall</w:t>
      </w:r>
      <w:r w:rsidR="00BC4F9A">
        <w:rPr>
          <w:spacing w:val="2"/>
        </w:rPr>
        <w:t xml:space="preserve"> </w:t>
      </w:r>
      <w:r w:rsidR="00BC4F9A">
        <w:t>include</w:t>
      </w:r>
      <w:r w:rsidR="00BC4F9A">
        <w:rPr>
          <w:spacing w:val="3"/>
        </w:rPr>
        <w:t xml:space="preserve"> </w:t>
      </w:r>
      <w:r w:rsidR="00BC4F9A">
        <w:t>an</w:t>
      </w:r>
      <w:r w:rsidR="00BC4F9A">
        <w:rPr>
          <w:spacing w:val="4"/>
        </w:rPr>
        <w:t xml:space="preserve"> </w:t>
      </w:r>
      <w:r w:rsidR="00BC4F9A">
        <w:t>assessment</w:t>
      </w:r>
      <w:r w:rsidR="00BC4F9A">
        <w:rPr>
          <w:spacing w:val="2"/>
        </w:rPr>
        <w:t xml:space="preserve"> </w:t>
      </w:r>
      <w:r w:rsidR="00BC4F9A">
        <w:t>of</w:t>
      </w:r>
      <w:r w:rsidR="00BC4F9A">
        <w:rPr>
          <w:spacing w:val="4"/>
        </w:rPr>
        <w:t xml:space="preserve"> </w:t>
      </w:r>
      <w:r w:rsidR="00BC4F9A">
        <w:t>compliance</w:t>
      </w:r>
      <w:r w:rsidR="00BC4F9A">
        <w:rPr>
          <w:spacing w:val="1"/>
        </w:rPr>
        <w:t xml:space="preserve"> </w:t>
      </w:r>
      <w:r w:rsidR="00BC4F9A">
        <w:t>status,</w:t>
      </w:r>
      <w:r w:rsidR="00BC4F9A">
        <w:rPr>
          <w:spacing w:val="2"/>
        </w:rPr>
        <w:t xml:space="preserve"> </w:t>
      </w:r>
      <w:r w:rsidR="00BC4F9A">
        <w:t>in</w:t>
      </w:r>
      <w:r w:rsidR="00BC4F9A">
        <w:rPr>
          <w:spacing w:val="4"/>
        </w:rPr>
        <w:t xml:space="preserve"> </w:t>
      </w:r>
      <w:r w:rsidR="00FB152F">
        <w:t>accordance</w:t>
      </w:r>
      <w:r w:rsidR="00BC4F9A">
        <w:rPr>
          <w:spacing w:val="1"/>
        </w:rPr>
        <w:t xml:space="preserve"> </w:t>
      </w:r>
      <w:r w:rsidR="00BC4F9A">
        <w:t>with</w:t>
      </w:r>
      <w:r w:rsidR="00BC4F9A">
        <w:rPr>
          <w:spacing w:val="97"/>
        </w:rPr>
        <w:t xml:space="preserve"> </w:t>
      </w:r>
      <w:r w:rsidR="00BC4F9A">
        <w:t>Annex</w:t>
      </w:r>
      <w:r w:rsidR="00202782">
        <w:rPr>
          <w:spacing w:val="24"/>
        </w:rPr>
        <w:t> </w:t>
      </w:r>
      <w:r w:rsidR="00BC4F9A">
        <w:t>10-10/B,</w:t>
      </w:r>
      <w:r w:rsidR="00BC4F9A">
        <w:rPr>
          <w:spacing w:val="21"/>
        </w:rPr>
        <w:t xml:space="preserve"> </w:t>
      </w:r>
      <w:r w:rsidR="00BC4F9A">
        <w:t>‘Compliance</w:t>
      </w:r>
      <w:r w:rsidR="00BC4F9A">
        <w:rPr>
          <w:spacing w:val="20"/>
        </w:rPr>
        <w:t xml:space="preserve"> </w:t>
      </w:r>
      <w:r w:rsidR="00BC4F9A">
        <w:t>Status</w:t>
      </w:r>
      <w:r w:rsidR="00BC4F9A">
        <w:rPr>
          <w:spacing w:val="21"/>
        </w:rPr>
        <w:t xml:space="preserve"> </w:t>
      </w:r>
      <w:r w:rsidR="00BC4F9A">
        <w:t>Categories’</w:t>
      </w:r>
      <w:r w:rsidR="00FE2EDE">
        <w:t xml:space="preserve"> and identify any suggested actions to be taken </w:t>
      </w:r>
      <w:r w:rsidR="00C4564E">
        <w:t xml:space="preserve">(by SCIC, the relevant Contracting Party, or the Commission) </w:t>
      </w:r>
      <w:r w:rsidR="00FE2EDE">
        <w:t>to address the issue</w:t>
      </w:r>
      <w:r w:rsidR="00BC4F9A">
        <w:t>.</w:t>
      </w:r>
      <w:r w:rsidR="00BC4F9A">
        <w:rPr>
          <w:spacing w:val="21"/>
        </w:rPr>
        <w:t xml:space="preserve"> </w:t>
      </w:r>
      <w:r w:rsidR="00FE2EDE" w:rsidRPr="00FE2EDE">
        <w:t>For</w:t>
      </w:r>
      <w:r w:rsidR="00FE2EDE" w:rsidRPr="00FE2EDE">
        <w:rPr>
          <w:spacing w:val="7"/>
        </w:rPr>
        <w:t xml:space="preserve"> </w:t>
      </w:r>
      <w:r w:rsidR="00FE2EDE" w:rsidRPr="00FE2EDE">
        <w:t>the</w:t>
      </w:r>
      <w:r w:rsidR="00FE2EDE" w:rsidRPr="00FE2EDE">
        <w:rPr>
          <w:spacing w:val="6"/>
        </w:rPr>
        <w:t xml:space="preserve"> </w:t>
      </w:r>
      <w:r w:rsidR="00FE2EDE" w:rsidRPr="00FE2EDE">
        <w:t>purposes</w:t>
      </w:r>
      <w:r w:rsidR="00FE2EDE" w:rsidRPr="00FE2EDE">
        <w:rPr>
          <w:spacing w:val="6"/>
        </w:rPr>
        <w:t xml:space="preserve"> </w:t>
      </w:r>
      <w:r w:rsidR="00FE2EDE" w:rsidRPr="00FE2EDE">
        <w:t>of</w:t>
      </w:r>
      <w:r w:rsidR="00FE2EDE" w:rsidRPr="00FE2EDE">
        <w:rPr>
          <w:spacing w:val="4"/>
        </w:rPr>
        <w:t xml:space="preserve"> </w:t>
      </w:r>
      <w:r w:rsidR="00FE2EDE" w:rsidRPr="00FE2EDE">
        <w:t>this</w:t>
      </w:r>
      <w:r w:rsidR="00FE2EDE" w:rsidRPr="00FE2EDE">
        <w:rPr>
          <w:spacing w:val="6"/>
        </w:rPr>
        <w:t xml:space="preserve"> </w:t>
      </w:r>
      <w:r w:rsidR="00FE2EDE" w:rsidRPr="00FE2EDE">
        <w:t>conservation</w:t>
      </w:r>
      <w:r w:rsidR="00FE2EDE" w:rsidRPr="00FE2EDE">
        <w:rPr>
          <w:spacing w:val="7"/>
        </w:rPr>
        <w:t xml:space="preserve"> </w:t>
      </w:r>
      <w:r w:rsidR="00FE2EDE" w:rsidRPr="00FE2EDE">
        <w:t>measure,</w:t>
      </w:r>
      <w:r w:rsidR="00FE2EDE" w:rsidRPr="00FE2EDE">
        <w:rPr>
          <w:spacing w:val="6"/>
        </w:rPr>
        <w:t xml:space="preserve"> </w:t>
      </w:r>
      <w:r w:rsidR="00FE2EDE" w:rsidRPr="00FE2EDE">
        <w:t>‘compliance</w:t>
      </w:r>
      <w:r w:rsidR="00FE2EDE" w:rsidRPr="00FE2EDE">
        <w:rPr>
          <w:spacing w:val="7"/>
        </w:rPr>
        <w:t xml:space="preserve"> </w:t>
      </w:r>
      <w:r w:rsidR="00FE2EDE" w:rsidRPr="00FE2EDE">
        <w:t>status’</w:t>
      </w:r>
      <w:r w:rsidR="00FE2EDE" w:rsidRPr="00FE2EDE">
        <w:rPr>
          <w:spacing w:val="4"/>
        </w:rPr>
        <w:t xml:space="preserve"> </w:t>
      </w:r>
      <w:r w:rsidR="00FE2EDE" w:rsidRPr="00FE2EDE">
        <w:t>refers</w:t>
      </w:r>
      <w:r w:rsidR="00FE2EDE" w:rsidRPr="00FE2EDE">
        <w:rPr>
          <w:spacing w:val="6"/>
        </w:rPr>
        <w:t xml:space="preserve"> </w:t>
      </w:r>
      <w:r w:rsidR="00FE2EDE" w:rsidRPr="00FE2EDE">
        <w:t>to</w:t>
      </w:r>
      <w:r w:rsidR="00FE2EDE" w:rsidRPr="00FE2EDE">
        <w:rPr>
          <w:spacing w:val="7"/>
        </w:rPr>
        <w:t xml:space="preserve"> </w:t>
      </w:r>
      <w:r w:rsidR="00FE2EDE" w:rsidRPr="00FE2EDE">
        <w:t>compliance</w:t>
      </w:r>
      <w:r w:rsidR="00FE2EDE" w:rsidRPr="00FE2EDE">
        <w:rPr>
          <w:spacing w:val="9"/>
        </w:rPr>
        <w:t xml:space="preserve"> </w:t>
      </w:r>
      <w:r w:rsidR="00FE2EDE" w:rsidRPr="00FE2EDE">
        <w:t>with</w:t>
      </w:r>
      <w:r w:rsidR="00FE2EDE" w:rsidRPr="00FE2EDE">
        <w:rPr>
          <w:spacing w:val="6"/>
        </w:rPr>
        <w:t xml:space="preserve"> </w:t>
      </w:r>
      <w:r w:rsidR="00FE2EDE" w:rsidRPr="00FE2EDE">
        <w:t>the</w:t>
      </w:r>
      <w:r w:rsidR="00FE2EDE" w:rsidRPr="00FE2EDE">
        <w:rPr>
          <w:spacing w:val="6"/>
        </w:rPr>
        <w:t xml:space="preserve"> </w:t>
      </w:r>
      <w:r w:rsidR="00FE2EDE" w:rsidRPr="00FE2EDE">
        <w:t>conservation</w:t>
      </w:r>
      <w:r w:rsidR="00FE2EDE" w:rsidRPr="00FE2EDE">
        <w:rPr>
          <w:spacing w:val="8"/>
        </w:rPr>
        <w:t xml:space="preserve"> </w:t>
      </w:r>
      <w:r w:rsidR="00FE2EDE" w:rsidRPr="00FE2EDE">
        <w:t>measures</w:t>
      </w:r>
      <w:r w:rsidR="00FE2EDE" w:rsidRPr="00FE2EDE">
        <w:rPr>
          <w:spacing w:val="8"/>
        </w:rPr>
        <w:t xml:space="preserve"> </w:t>
      </w:r>
      <w:r w:rsidR="00FE2EDE" w:rsidRPr="00FE2EDE">
        <w:t>listed</w:t>
      </w:r>
      <w:r w:rsidR="00FE2EDE" w:rsidRPr="00FE2EDE">
        <w:rPr>
          <w:spacing w:val="7"/>
        </w:rPr>
        <w:t xml:space="preserve"> </w:t>
      </w:r>
      <w:r w:rsidR="00FE2EDE" w:rsidRPr="00FE2EDE">
        <w:t>in</w:t>
      </w:r>
      <w:r w:rsidR="00FE2EDE" w:rsidRPr="00FE2EDE">
        <w:rPr>
          <w:spacing w:val="6"/>
        </w:rPr>
        <w:t xml:space="preserve"> </w:t>
      </w:r>
      <w:r w:rsidR="00E82B16" w:rsidRPr="00FE2EDE">
        <w:t>Annex</w:t>
      </w:r>
      <w:r w:rsidR="00E82B16">
        <w:rPr>
          <w:spacing w:val="5"/>
        </w:rPr>
        <w:t> </w:t>
      </w:r>
      <w:r w:rsidR="00FE2EDE" w:rsidRPr="00FE2EDE">
        <w:t>10</w:t>
      </w:r>
      <w:r w:rsidR="00E82B16">
        <w:noBreakHyphen/>
      </w:r>
      <w:r w:rsidR="00FE2EDE" w:rsidRPr="00FE2EDE">
        <w:t>10/A</w:t>
      </w:r>
      <w:r w:rsidR="00FE2EDE" w:rsidRPr="00FE2EDE">
        <w:rPr>
          <w:spacing w:val="5"/>
        </w:rPr>
        <w:t xml:space="preserve"> </w:t>
      </w:r>
      <w:r w:rsidR="00FE2EDE" w:rsidRPr="00FE2EDE">
        <w:t>and</w:t>
      </w:r>
      <w:r w:rsidR="00FE2EDE" w:rsidRPr="00FE2EDE">
        <w:rPr>
          <w:spacing w:val="7"/>
        </w:rPr>
        <w:t xml:space="preserve"> </w:t>
      </w:r>
      <w:r w:rsidR="00FE2EDE" w:rsidRPr="00FE2EDE">
        <w:t>‘suggested</w:t>
      </w:r>
      <w:r w:rsidR="00FE2EDE" w:rsidRPr="00FE2EDE">
        <w:rPr>
          <w:spacing w:val="7"/>
        </w:rPr>
        <w:t xml:space="preserve"> </w:t>
      </w:r>
      <w:r w:rsidR="00FE2EDE" w:rsidRPr="00FE2EDE">
        <w:t>action’</w:t>
      </w:r>
      <w:r w:rsidR="00FE2EDE" w:rsidRPr="00FE2EDE">
        <w:rPr>
          <w:spacing w:val="128"/>
          <w:w w:val="99"/>
        </w:rPr>
        <w:t xml:space="preserve"> </w:t>
      </w:r>
      <w:r w:rsidR="00FE2EDE" w:rsidRPr="00FE2EDE">
        <w:t>takes</w:t>
      </w:r>
      <w:r w:rsidR="00FE2EDE" w:rsidRPr="00FE2EDE">
        <w:rPr>
          <w:spacing w:val="-8"/>
        </w:rPr>
        <w:t xml:space="preserve"> </w:t>
      </w:r>
      <w:r w:rsidR="00FE2EDE" w:rsidRPr="00FE2EDE">
        <w:t>account</w:t>
      </w:r>
      <w:r w:rsidR="00FE2EDE" w:rsidRPr="00FE2EDE">
        <w:rPr>
          <w:spacing w:val="-6"/>
        </w:rPr>
        <w:t xml:space="preserve"> </w:t>
      </w:r>
      <w:r w:rsidR="00FE2EDE" w:rsidRPr="00FE2EDE">
        <w:t>of</w:t>
      </w:r>
      <w:r w:rsidR="00FE2EDE" w:rsidRPr="00FE2EDE">
        <w:rPr>
          <w:spacing w:val="-5"/>
        </w:rPr>
        <w:t xml:space="preserve"> </w:t>
      </w:r>
      <w:r w:rsidR="00FE2EDE" w:rsidRPr="00FE2EDE">
        <w:t>Contracting</w:t>
      </w:r>
      <w:r w:rsidR="00FE2EDE" w:rsidRPr="00FE2EDE">
        <w:rPr>
          <w:spacing w:val="-8"/>
        </w:rPr>
        <w:t xml:space="preserve"> </w:t>
      </w:r>
      <w:r w:rsidR="00FE2EDE" w:rsidRPr="00FE2EDE">
        <w:t>Parties’</w:t>
      </w:r>
      <w:r w:rsidR="00FE2EDE" w:rsidRPr="00FE2EDE">
        <w:rPr>
          <w:spacing w:val="-8"/>
        </w:rPr>
        <w:t xml:space="preserve"> </w:t>
      </w:r>
      <w:r w:rsidR="00FE2EDE" w:rsidRPr="00FE2EDE">
        <w:t>responses</w:t>
      </w:r>
      <w:r w:rsidR="00FE2EDE" w:rsidRPr="00FE2EDE">
        <w:rPr>
          <w:spacing w:val="-7"/>
        </w:rPr>
        <w:t xml:space="preserve"> </w:t>
      </w:r>
      <w:r w:rsidR="00FE2EDE" w:rsidRPr="00FE2EDE">
        <w:t>and</w:t>
      </w:r>
      <w:r w:rsidR="00FE2EDE" w:rsidRPr="00FE2EDE">
        <w:rPr>
          <w:spacing w:val="-5"/>
        </w:rPr>
        <w:t xml:space="preserve"> </w:t>
      </w:r>
      <w:r w:rsidR="00FE2EDE" w:rsidRPr="00FE2EDE">
        <w:t>corrective</w:t>
      </w:r>
      <w:r w:rsidR="00FE2EDE" w:rsidRPr="00FE2EDE">
        <w:rPr>
          <w:spacing w:val="-7"/>
        </w:rPr>
        <w:t xml:space="preserve"> </w:t>
      </w:r>
      <w:r w:rsidR="00FE2EDE" w:rsidRPr="00FE2EDE">
        <w:t>actions</w:t>
      </w:r>
      <w:r w:rsidR="00FE2EDE" w:rsidRPr="00FE2EDE">
        <w:rPr>
          <w:spacing w:val="-7"/>
        </w:rPr>
        <w:t xml:space="preserve"> </w:t>
      </w:r>
      <w:r w:rsidR="00FE2EDE" w:rsidRPr="00FE2EDE">
        <w:t>to</w:t>
      </w:r>
      <w:r w:rsidR="00FE2EDE" w:rsidRPr="00FE2EDE">
        <w:rPr>
          <w:spacing w:val="-5"/>
        </w:rPr>
        <w:t xml:space="preserve"> </w:t>
      </w:r>
      <w:r w:rsidR="00FE2EDE" w:rsidRPr="00FE2EDE">
        <w:t>address</w:t>
      </w:r>
      <w:r w:rsidR="00FE2EDE" w:rsidRPr="00FE2EDE">
        <w:rPr>
          <w:spacing w:val="-8"/>
        </w:rPr>
        <w:t xml:space="preserve"> </w:t>
      </w:r>
      <w:r w:rsidR="00FE2EDE" w:rsidRPr="00FE2EDE">
        <w:t>compliance</w:t>
      </w:r>
      <w:r w:rsidR="00FE2EDE" w:rsidRPr="00FE2EDE">
        <w:rPr>
          <w:spacing w:val="-6"/>
        </w:rPr>
        <w:t xml:space="preserve"> </w:t>
      </w:r>
      <w:r w:rsidR="00FE2EDE" w:rsidRPr="00FE2EDE">
        <w:t>issues</w:t>
      </w:r>
      <w:r w:rsidR="00FE2EDE" w:rsidRPr="00FE2EDE">
        <w:rPr>
          <w:spacing w:val="-7"/>
        </w:rPr>
        <w:t xml:space="preserve"> </w:t>
      </w:r>
      <w:r w:rsidR="00FE2EDE" w:rsidRPr="00FE2EDE">
        <w:t>identified.</w:t>
      </w:r>
      <w:r w:rsidR="00FE2EDE">
        <w:rPr>
          <w:sz w:val="20"/>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81"/>
        </w:rPr>
        <w:t xml:space="preserve"> </w:t>
      </w:r>
      <w:r w:rsidR="00BC4F9A">
        <w:t>Compliance</w:t>
      </w:r>
      <w:r w:rsidR="00BC4F9A">
        <w:rPr>
          <w:spacing w:val="27"/>
        </w:rPr>
        <w:t xml:space="preserve"> </w:t>
      </w:r>
      <w:r w:rsidR="00BC4F9A">
        <w:t>Report</w:t>
      </w:r>
      <w:r w:rsidR="00BC4F9A">
        <w:rPr>
          <w:spacing w:val="29"/>
        </w:rPr>
        <w:t xml:space="preserve"> </w:t>
      </w:r>
      <w:r w:rsidR="00BC4F9A">
        <w:t>shall</w:t>
      </w:r>
      <w:r w:rsidR="00BC4F9A">
        <w:rPr>
          <w:spacing w:val="29"/>
        </w:rPr>
        <w:t xml:space="preserve"> </w:t>
      </w:r>
      <w:r w:rsidR="00BC4F9A">
        <w:t>also</w:t>
      </w:r>
      <w:r w:rsidR="00BC4F9A">
        <w:rPr>
          <w:spacing w:val="28"/>
        </w:rPr>
        <w:t xml:space="preserve"> </w:t>
      </w:r>
      <w:r w:rsidR="00BC4F9A">
        <w:t>include</w:t>
      </w:r>
      <w:r w:rsidR="00BC4F9A">
        <w:rPr>
          <w:spacing w:val="27"/>
        </w:rPr>
        <w:t xml:space="preserve"> </w:t>
      </w:r>
      <w:r w:rsidR="00BC4F9A">
        <w:t>recommendations</w:t>
      </w:r>
      <w:r w:rsidR="00BC4F9A">
        <w:rPr>
          <w:spacing w:val="29"/>
        </w:rPr>
        <w:t xml:space="preserve"> </w:t>
      </w:r>
      <w:r w:rsidR="00BC4F9A">
        <w:t>to</w:t>
      </w:r>
      <w:r w:rsidR="00BC4F9A">
        <w:rPr>
          <w:spacing w:val="28"/>
        </w:rPr>
        <w:t xml:space="preserve"> </w:t>
      </w:r>
      <w:r w:rsidR="00BC4F9A">
        <w:t>the</w:t>
      </w:r>
      <w:r w:rsidR="00BC4F9A">
        <w:rPr>
          <w:spacing w:val="27"/>
        </w:rPr>
        <w:t xml:space="preserve"> </w:t>
      </w:r>
      <w:r w:rsidR="00BC4F9A">
        <w:t>Commission</w:t>
      </w:r>
      <w:r w:rsidR="00BC4F9A">
        <w:rPr>
          <w:spacing w:val="85"/>
        </w:rPr>
        <w:t xml:space="preserve"> </w:t>
      </w:r>
      <w:r w:rsidR="00BC4F9A">
        <w:t>regarding:</w:t>
      </w:r>
    </w:p>
    <w:p w14:paraId="03A5F678" w14:textId="301E9610" w:rsidR="002A29C4" w:rsidRDefault="00094602" w:rsidP="00757C67">
      <w:pPr>
        <w:pStyle w:val="cmsub-subpara"/>
      </w:pPr>
      <w:r>
        <w:t>(a)</w:t>
      </w:r>
      <w:r>
        <w:tab/>
      </w:r>
      <w:r w:rsidR="00BC4F9A">
        <w:t>any</w:t>
      </w:r>
      <w:r w:rsidR="00BC4F9A">
        <w:rPr>
          <w:spacing w:val="52"/>
        </w:rPr>
        <w:t xml:space="preserve"> </w:t>
      </w:r>
      <w:r w:rsidR="00BC4F9A">
        <w:rPr>
          <w:spacing w:val="-1"/>
        </w:rPr>
        <w:t>remedial</w:t>
      </w:r>
      <w:r w:rsidR="00BC4F9A">
        <w:rPr>
          <w:spacing w:val="55"/>
        </w:rPr>
        <w:t xml:space="preserve"> </w:t>
      </w:r>
      <w:r w:rsidR="00BC4F9A">
        <w:rPr>
          <w:spacing w:val="-1"/>
        </w:rPr>
        <w:t>action</w:t>
      </w:r>
      <w:r w:rsidR="00BC4F9A">
        <w:rPr>
          <w:spacing w:val="55"/>
        </w:rPr>
        <w:t xml:space="preserve"> </w:t>
      </w:r>
      <w:r w:rsidR="00BC4F9A">
        <w:t>taken,</w:t>
      </w:r>
      <w:r w:rsidR="00BC4F9A">
        <w:rPr>
          <w:spacing w:val="55"/>
        </w:rPr>
        <w:t xml:space="preserve"> </w:t>
      </w:r>
      <w:r w:rsidR="00BC4F9A">
        <w:t>or</w:t>
      </w:r>
      <w:r w:rsidR="00BC4F9A">
        <w:rPr>
          <w:spacing w:val="54"/>
        </w:rPr>
        <w:t xml:space="preserve"> </w:t>
      </w:r>
      <w:r w:rsidR="00BC4F9A">
        <w:t>proposed</w:t>
      </w:r>
      <w:r w:rsidR="00BC4F9A">
        <w:rPr>
          <w:spacing w:val="55"/>
        </w:rPr>
        <w:t xml:space="preserve"> </w:t>
      </w:r>
      <w:r w:rsidR="00BC4F9A">
        <w:t>to</w:t>
      </w:r>
      <w:r w:rsidR="00BC4F9A">
        <w:rPr>
          <w:spacing w:val="55"/>
        </w:rPr>
        <w:t xml:space="preserve"> </w:t>
      </w:r>
      <w:r w:rsidR="00BC4F9A">
        <w:t>be</w:t>
      </w:r>
      <w:r w:rsidR="00BC4F9A">
        <w:rPr>
          <w:spacing w:val="56"/>
        </w:rPr>
        <w:t xml:space="preserve"> </w:t>
      </w:r>
      <w:r w:rsidR="00BC4F9A">
        <w:rPr>
          <w:spacing w:val="-1"/>
        </w:rPr>
        <w:t>taken,</w:t>
      </w:r>
      <w:r w:rsidR="00BC4F9A">
        <w:rPr>
          <w:spacing w:val="55"/>
        </w:rPr>
        <w:t xml:space="preserve"> </w:t>
      </w:r>
      <w:r w:rsidR="00BC4F9A">
        <w:rPr>
          <w:spacing w:val="2"/>
        </w:rPr>
        <w:t>by</w:t>
      </w:r>
      <w:r w:rsidR="00BC4F9A">
        <w:rPr>
          <w:spacing w:val="50"/>
        </w:rPr>
        <w:t xml:space="preserve"> </w:t>
      </w:r>
      <w:r w:rsidR="00BC4F9A">
        <w:t>the</w:t>
      </w:r>
      <w:r w:rsidR="00BC4F9A">
        <w:rPr>
          <w:spacing w:val="56"/>
        </w:rPr>
        <w:t xml:space="preserve"> </w:t>
      </w:r>
      <w:r w:rsidR="00BC4F9A">
        <w:t>Contracting</w:t>
      </w:r>
      <w:r w:rsidR="00BC4F9A">
        <w:rPr>
          <w:spacing w:val="32"/>
        </w:rPr>
        <w:t xml:space="preserve"> </w:t>
      </w:r>
      <w:r w:rsidR="00BC4F9A">
        <w:rPr>
          <w:spacing w:val="-2"/>
        </w:rPr>
        <w:t>Party;</w:t>
      </w:r>
    </w:p>
    <w:p w14:paraId="720132DD" w14:textId="5BE5EEEC" w:rsidR="002A29C4" w:rsidRDefault="00094602" w:rsidP="00757C67">
      <w:pPr>
        <w:pStyle w:val="cmsub-subpara"/>
      </w:pPr>
      <w:r>
        <w:rPr>
          <w:spacing w:val="-1"/>
        </w:rPr>
        <w:t>(b)</w:t>
      </w:r>
      <w:r>
        <w:rPr>
          <w:spacing w:val="-1"/>
        </w:rPr>
        <w:tab/>
      </w:r>
      <w:r w:rsidR="00BC4F9A">
        <w:rPr>
          <w:spacing w:val="-1"/>
        </w:rPr>
        <w:t>where</w:t>
      </w:r>
      <w:r w:rsidR="00BC4F9A">
        <w:rPr>
          <w:spacing w:val="1"/>
        </w:rPr>
        <w:t xml:space="preserve"> </w:t>
      </w:r>
      <w:r w:rsidR="00BC4F9A">
        <w:rPr>
          <w:spacing w:val="-1"/>
        </w:rPr>
        <w:t>appropriate,</w:t>
      </w:r>
      <w:r w:rsidR="00BC4F9A">
        <w:t xml:space="preserve"> proposals to </w:t>
      </w:r>
      <w:r w:rsidR="00BC4F9A">
        <w:rPr>
          <w:spacing w:val="-1"/>
        </w:rPr>
        <w:t>amend</w:t>
      </w:r>
      <w:r w:rsidR="00BC4F9A">
        <w:t xml:space="preserve"> existing</w:t>
      </w:r>
      <w:r w:rsidR="00BC4F9A">
        <w:rPr>
          <w:spacing w:val="-3"/>
        </w:rPr>
        <w:t xml:space="preserve"> </w:t>
      </w:r>
      <w:r w:rsidR="00BC4F9A">
        <w:rPr>
          <w:spacing w:val="-1"/>
        </w:rPr>
        <w:t>conservation</w:t>
      </w:r>
      <w:r w:rsidR="00BC4F9A">
        <w:t xml:space="preserve"> </w:t>
      </w:r>
      <w:r w:rsidR="00BC4F9A">
        <w:rPr>
          <w:spacing w:val="-1"/>
        </w:rPr>
        <w:t>measures;</w:t>
      </w:r>
    </w:p>
    <w:p w14:paraId="02B39D41" w14:textId="02396296" w:rsidR="002A29C4" w:rsidRDefault="00094602" w:rsidP="00757C67">
      <w:pPr>
        <w:pStyle w:val="cmsub-subpara"/>
      </w:pPr>
      <w:r>
        <w:t>(c)</w:t>
      </w:r>
      <w:r>
        <w:tab/>
      </w:r>
      <w:r w:rsidR="00BC4F9A">
        <w:t>priority</w:t>
      </w:r>
      <w:r w:rsidR="00BC4F9A">
        <w:rPr>
          <w:spacing w:val="-5"/>
        </w:rPr>
        <w:t xml:space="preserve"> </w:t>
      </w:r>
      <w:r w:rsidR="00BC4F9A">
        <w:rPr>
          <w:spacing w:val="-1"/>
        </w:rPr>
        <w:t>obligations</w:t>
      </w:r>
      <w:r w:rsidR="00BC4F9A">
        <w:t xml:space="preserve"> to be</w:t>
      </w:r>
      <w:r w:rsidR="00BC4F9A">
        <w:rPr>
          <w:spacing w:val="1"/>
        </w:rPr>
        <w:t xml:space="preserve"> </w:t>
      </w:r>
      <w:r w:rsidR="00BC4F9A">
        <w:rPr>
          <w:spacing w:val="-1"/>
        </w:rPr>
        <w:t>monitored</w:t>
      </w:r>
      <w:r w:rsidR="00BC4F9A">
        <w:t xml:space="preserve"> </w:t>
      </w:r>
      <w:r w:rsidR="00BC4F9A">
        <w:rPr>
          <w:spacing w:val="-1"/>
        </w:rPr>
        <w:t>and</w:t>
      </w:r>
      <w:r w:rsidR="00BC4F9A">
        <w:t xml:space="preserve"> </w:t>
      </w:r>
      <w:r w:rsidR="00BC4F9A">
        <w:rPr>
          <w:spacing w:val="-1"/>
        </w:rPr>
        <w:t>reviewed;</w:t>
      </w:r>
      <w:r w:rsidR="00BC4F9A">
        <w:rPr>
          <w:spacing w:val="2"/>
        </w:rPr>
        <w:t xml:space="preserve"> </w:t>
      </w:r>
      <w:r w:rsidR="00BC4F9A">
        <w:rPr>
          <w:spacing w:val="-1"/>
        </w:rPr>
        <w:t>and</w:t>
      </w:r>
    </w:p>
    <w:p w14:paraId="20E19914" w14:textId="144E2C0F" w:rsidR="002A29C4" w:rsidRDefault="00094602" w:rsidP="00757C67">
      <w:pPr>
        <w:pStyle w:val="cmsub-subpara"/>
      </w:pPr>
      <w:r>
        <w:rPr>
          <w:spacing w:val="-1"/>
        </w:rPr>
        <w:t>(d)</w:t>
      </w:r>
      <w:r>
        <w:rPr>
          <w:spacing w:val="-1"/>
        </w:rPr>
        <w:tab/>
      </w:r>
      <w:r w:rsidR="00BC4F9A">
        <w:rPr>
          <w:spacing w:val="-1"/>
        </w:rPr>
        <w:t>other</w:t>
      </w:r>
      <w:r w:rsidR="00BC4F9A">
        <w:rPr>
          <w:spacing w:val="37"/>
        </w:rPr>
        <w:t xml:space="preserve"> </w:t>
      </w:r>
      <w:r w:rsidR="00BC4F9A">
        <w:rPr>
          <w:spacing w:val="-1"/>
        </w:rPr>
        <w:t>responsive</w:t>
      </w:r>
      <w:r w:rsidR="00BC4F9A">
        <w:rPr>
          <w:spacing w:val="39"/>
        </w:rPr>
        <w:t xml:space="preserve"> </w:t>
      </w:r>
      <w:r w:rsidR="00BC4F9A">
        <w:rPr>
          <w:spacing w:val="-1"/>
        </w:rPr>
        <w:t>action</w:t>
      </w:r>
      <w:r w:rsidR="00BC4F9A">
        <w:rPr>
          <w:spacing w:val="40"/>
        </w:rPr>
        <w:t xml:space="preserve"> </w:t>
      </w:r>
      <w:r w:rsidR="00BC4F9A">
        <w:rPr>
          <w:spacing w:val="-1"/>
        </w:rPr>
        <w:t>which</w:t>
      </w:r>
      <w:r w:rsidR="00BC4F9A">
        <w:rPr>
          <w:spacing w:val="38"/>
        </w:rPr>
        <w:t xml:space="preserve"> </w:t>
      </w:r>
      <w:r w:rsidR="00BC4F9A">
        <w:rPr>
          <w:spacing w:val="1"/>
        </w:rPr>
        <w:t>may</w:t>
      </w:r>
      <w:r w:rsidR="00BC4F9A">
        <w:rPr>
          <w:spacing w:val="33"/>
        </w:rPr>
        <w:t xml:space="preserve"> </w:t>
      </w:r>
      <w:r w:rsidR="00BC4F9A">
        <w:t>be</w:t>
      </w:r>
      <w:r w:rsidR="00BC4F9A">
        <w:rPr>
          <w:spacing w:val="39"/>
        </w:rPr>
        <w:t xml:space="preserve"> </w:t>
      </w:r>
      <w:r w:rsidR="00BC4F9A">
        <w:rPr>
          <w:spacing w:val="-1"/>
        </w:rPr>
        <w:t>considered</w:t>
      </w:r>
      <w:r w:rsidR="00BC4F9A">
        <w:rPr>
          <w:spacing w:val="38"/>
        </w:rPr>
        <w:t xml:space="preserve"> </w:t>
      </w:r>
      <w:r w:rsidR="00BC4F9A">
        <w:rPr>
          <w:spacing w:val="1"/>
        </w:rPr>
        <w:t>by</w:t>
      </w:r>
      <w:r w:rsidR="00BC4F9A">
        <w:rPr>
          <w:spacing w:val="33"/>
        </w:rPr>
        <w:t xml:space="preserve"> </w:t>
      </w:r>
      <w:r w:rsidR="00BC4F9A">
        <w:t>the</w:t>
      </w:r>
      <w:r w:rsidR="00BC4F9A">
        <w:rPr>
          <w:spacing w:val="37"/>
        </w:rPr>
        <w:t xml:space="preserve"> </w:t>
      </w:r>
      <w:r w:rsidR="00BC4F9A">
        <w:t>Commission,</w:t>
      </w:r>
      <w:r w:rsidR="00BC4F9A">
        <w:rPr>
          <w:spacing w:val="38"/>
        </w:rPr>
        <w:t xml:space="preserve"> </w:t>
      </w:r>
      <w:r w:rsidR="00BC4F9A">
        <w:t>as</w:t>
      </w:r>
      <w:r w:rsidR="00BC4F9A">
        <w:rPr>
          <w:spacing w:val="57"/>
        </w:rPr>
        <w:t xml:space="preserve"> </w:t>
      </w:r>
      <w:r w:rsidR="00BC4F9A">
        <w:rPr>
          <w:spacing w:val="-1"/>
        </w:rPr>
        <w:t>appropriate.</w:t>
      </w:r>
    </w:p>
    <w:p w14:paraId="4E642765" w14:textId="4EC83AF9" w:rsidR="002A29C4" w:rsidRDefault="00094602" w:rsidP="00757C67">
      <w:pPr>
        <w:pStyle w:val="cmsubpara"/>
      </w:pPr>
      <w:r>
        <w:rPr>
          <w:spacing w:val="-2"/>
        </w:rPr>
        <w:t>(iv)</w:t>
      </w:r>
      <w:r>
        <w:rPr>
          <w:spacing w:val="-2"/>
        </w:rPr>
        <w:tab/>
      </w:r>
      <w:r w:rsidR="00BC4F9A">
        <w:rPr>
          <w:spacing w:val="-2"/>
        </w:rPr>
        <w:t>If</w:t>
      </w:r>
      <w:r w:rsidR="00BC4F9A">
        <w:rPr>
          <w:spacing w:val="6"/>
        </w:rPr>
        <w:t xml:space="preserve"> </w:t>
      </w:r>
      <w:r w:rsidR="00BC4F9A">
        <w:rPr>
          <w:spacing w:val="1"/>
        </w:rPr>
        <w:t>any</w:t>
      </w:r>
      <w:r w:rsidR="00BC4F9A">
        <w:t xml:space="preserve"> Contracting</w:t>
      </w:r>
      <w:r w:rsidR="00BC4F9A">
        <w:rPr>
          <w:spacing w:val="4"/>
        </w:rPr>
        <w:t xml:space="preserve"> </w:t>
      </w:r>
      <w:r w:rsidR="00BC4F9A">
        <w:t>Party</w:t>
      </w:r>
      <w:r w:rsidR="00BC4F9A">
        <w:rPr>
          <w:spacing w:val="2"/>
        </w:rPr>
        <w:t xml:space="preserve"> </w:t>
      </w:r>
      <w:r w:rsidR="00BC4F9A">
        <w:t>requests</w:t>
      </w:r>
      <w:r w:rsidR="00BC4F9A">
        <w:rPr>
          <w:spacing w:val="5"/>
        </w:rPr>
        <w:t xml:space="preserve"> </w:t>
      </w:r>
      <w:r w:rsidR="00BC4F9A">
        <w:t>additional</w:t>
      </w:r>
      <w:r w:rsidR="00BC4F9A">
        <w:rPr>
          <w:spacing w:val="7"/>
        </w:rPr>
        <w:t xml:space="preserve"> </w:t>
      </w:r>
      <w:r w:rsidR="00BC4F9A">
        <w:t>time</w:t>
      </w:r>
      <w:r w:rsidR="00BC4F9A">
        <w:rPr>
          <w:spacing w:val="3"/>
        </w:rPr>
        <w:t xml:space="preserve"> </w:t>
      </w:r>
      <w:r w:rsidR="00BC4F9A">
        <w:t>for</w:t>
      </w:r>
      <w:r w:rsidR="00BC4F9A">
        <w:rPr>
          <w:spacing w:val="4"/>
        </w:rPr>
        <w:t xml:space="preserve"> </w:t>
      </w:r>
      <w:r w:rsidR="00BC4F9A">
        <w:t>submitting further</w:t>
      </w:r>
      <w:r w:rsidR="00BC4F9A">
        <w:rPr>
          <w:spacing w:val="63"/>
        </w:rPr>
        <w:t xml:space="preserve"> </w:t>
      </w:r>
      <w:r w:rsidR="00BC4F9A">
        <w:t>information</w:t>
      </w:r>
      <w:r w:rsidR="00BC4F9A">
        <w:rPr>
          <w:spacing w:val="19"/>
        </w:rPr>
        <w:t xml:space="preserve"> </w:t>
      </w:r>
      <w:r w:rsidR="00BC4F9A">
        <w:t>to</w:t>
      </w:r>
      <w:r w:rsidR="00BC4F9A">
        <w:rPr>
          <w:spacing w:val="19"/>
        </w:rPr>
        <w:t xml:space="preserve"> </w:t>
      </w:r>
      <w:r w:rsidR="00BC4F9A">
        <w:rPr>
          <w:spacing w:val="-2"/>
        </w:rPr>
        <w:t>SCIC</w:t>
      </w:r>
      <w:r w:rsidR="00BC4F9A">
        <w:rPr>
          <w:spacing w:val="19"/>
        </w:rPr>
        <w:t xml:space="preserve"> </w:t>
      </w:r>
      <w:r w:rsidR="00BC4F9A">
        <w:t>for</w:t>
      </w:r>
      <w:r w:rsidR="00BC4F9A">
        <w:rPr>
          <w:spacing w:val="18"/>
        </w:rPr>
        <w:t xml:space="preserve"> </w:t>
      </w:r>
      <w:r w:rsidR="00BC4F9A">
        <w:t>a</w:t>
      </w:r>
      <w:r w:rsidR="00BC4F9A">
        <w:rPr>
          <w:spacing w:val="18"/>
        </w:rPr>
        <w:t xml:space="preserve"> </w:t>
      </w:r>
      <w:r w:rsidR="00BC4F9A">
        <w:t>specific</w:t>
      </w:r>
      <w:r w:rsidR="00BC4F9A">
        <w:rPr>
          <w:spacing w:val="18"/>
        </w:rPr>
        <w:t xml:space="preserve"> </w:t>
      </w:r>
      <w:r w:rsidR="00BC4F9A">
        <w:t>case</w:t>
      </w:r>
      <w:r w:rsidR="00BC4F9A">
        <w:rPr>
          <w:spacing w:val="18"/>
        </w:rPr>
        <w:t xml:space="preserve"> </w:t>
      </w:r>
      <w:r w:rsidR="00BC4F9A">
        <w:t>included</w:t>
      </w:r>
      <w:r w:rsidR="00BC4F9A">
        <w:rPr>
          <w:spacing w:val="19"/>
        </w:rPr>
        <w:t xml:space="preserve"> </w:t>
      </w:r>
      <w:r w:rsidR="00BC4F9A">
        <w:t>in</w:t>
      </w:r>
      <w:r w:rsidR="00BC4F9A">
        <w:rPr>
          <w:spacing w:val="19"/>
        </w:rPr>
        <w:t xml:space="preserve"> </w:t>
      </w:r>
      <w:r w:rsidR="00BC4F9A">
        <w:t>a</w:t>
      </w:r>
      <w:r w:rsidR="00BC4F9A">
        <w:rPr>
          <w:spacing w:val="18"/>
        </w:rPr>
        <w:t xml:space="preserve"> </w:t>
      </w:r>
      <w:r w:rsidR="00BC4F9A">
        <w:t>summary</w:t>
      </w:r>
      <w:r w:rsidR="00BC4F9A">
        <w:rPr>
          <w:spacing w:val="12"/>
        </w:rPr>
        <w:t xml:space="preserve"> </w:t>
      </w:r>
      <w:r w:rsidR="00BC4F9A">
        <w:t>CCAMLR</w:t>
      </w:r>
      <w:r w:rsidR="00BC4F9A">
        <w:rPr>
          <w:spacing w:val="49"/>
        </w:rPr>
        <w:t xml:space="preserve"> </w:t>
      </w:r>
      <w:r w:rsidR="00BC4F9A">
        <w:t>compliance</w:t>
      </w:r>
      <w:r w:rsidR="00BC4F9A">
        <w:rPr>
          <w:spacing w:val="49"/>
        </w:rPr>
        <w:t xml:space="preserve"> </w:t>
      </w:r>
      <w:r w:rsidR="00BC4F9A">
        <w:t>report,</w:t>
      </w:r>
      <w:r w:rsidR="00BC4F9A">
        <w:rPr>
          <w:spacing w:val="50"/>
        </w:rPr>
        <w:t xml:space="preserve"> </w:t>
      </w:r>
      <w:r w:rsidR="00BC4F9A">
        <w:t>SCIC</w:t>
      </w:r>
      <w:r w:rsidR="00BC4F9A">
        <w:rPr>
          <w:spacing w:val="51"/>
        </w:rPr>
        <w:t xml:space="preserve"> </w:t>
      </w:r>
      <w:r w:rsidR="00BC4F9A">
        <w:t>shall</w:t>
      </w:r>
      <w:r w:rsidR="00BC4F9A">
        <w:rPr>
          <w:spacing w:val="50"/>
        </w:rPr>
        <w:t xml:space="preserve"> </w:t>
      </w:r>
      <w:r w:rsidR="00BC4F9A">
        <w:t>record</w:t>
      </w:r>
      <w:r w:rsidR="00BC4F9A">
        <w:rPr>
          <w:spacing w:val="50"/>
        </w:rPr>
        <w:t xml:space="preserve"> </w:t>
      </w:r>
      <w:r w:rsidR="00BC4F9A">
        <w:t>a</w:t>
      </w:r>
      <w:r w:rsidR="00BC4F9A">
        <w:rPr>
          <w:spacing w:val="49"/>
        </w:rPr>
        <w:t xml:space="preserve"> </w:t>
      </w:r>
      <w:r w:rsidR="00BC4F9A">
        <w:t>compliance</w:t>
      </w:r>
      <w:r w:rsidR="00BC4F9A">
        <w:rPr>
          <w:spacing w:val="49"/>
        </w:rPr>
        <w:t xml:space="preserve"> </w:t>
      </w:r>
      <w:r w:rsidR="00BC4F9A">
        <w:t>status</w:t>
      </w:r>
      <w:r w:rsidR="00BC4F9A">
        <w:rPr>
          <w:spacing w:val="50"/>
        </w:rPr>
        <w:t xml:space="preserve"> </w:t>
      </w:r>
      <w:r w:rsidR="00BC4F9A">
        <w:t>for</w:t>
      </w:r>
      <w:r w:rsidR="00BC4F9A">
        <w:rPr>
          <w:spacing w:val="49"/>
        </w:rPr>
        <w:t xml:space="preserve"> </w:t>
      </w:r>
      <w:r w:rsidR="00BC4F9A">
        <w:t>that</w:t>
      </w:r>
      <w:r w:rsidR="00BC4F9A">
        <w:rPr>
          <w:spacing w:val="50"/>
        </w:rPr>
        <w:t xml:space="preserve"> </w:t>
      </w:r>
      <w:r w:rsidR="00BC4F9A">
        <w:t>case</w:t>
      </w:r>
      <w:r w:rsidR="00BC4F9A">
        <w:rPr>
          <w:spacing w:val="49"/>
        </w:rPr>
        <w:t xml:space="preserve"> </w:t>
      </w:r>
      <w:r w:rsidR="00BC4F9A">
        <w:t>in</w:t>
      </w:r>
      <w:r w:rsidR="00BC4F9A">
        <w:rPr>
          <w:spacing w:val="50"/>
        </w:rPr>
        <w:t xml:space="preserve"> </w:t>
      </w:r>
      <w:r w:rsidR="00BC4F9A">
        <w:t>the</w:t>
      </w:r>
      <w:r w:rsidR="00BC4F9A">
        <w:rPr>
          <w:spacing w:val="79"/>
        </w:rPr>
        <w:t xml:space="preserve"> </w:t>
      </w:r>
      <w:r w:rsidR="00BC4F9A">
        <w:t>provisional</w:t>
      </w:r>
      <w:r w:rsidR="00BC4F9A">
        <w:rPr>
          <w:spacing w:val="14"/>
        </w:rPr>
        <w:t xml:space="preserve"> </w:t>
      </w:r>
      <w:r w:rsidR="00BC4F9A">
        <w:rPr>
          <w:spacing w:val="-2"/>
        </w:rPr>
        <w:t>CCAMLR</w:t>
      </w:r>
      <w:r w:rsidR="00BC4F9A">
        <w:rPr>
          <w:spacing w:val="15"/>
        </w:rPr>
        <w:t xml:space="preserve"> </w:t>
      </w:r>
      <w:r w:rsidR="00BC4F9A">
        <w:t>Compliance</w:t>
      </w:r>
      <w:r w:rsidR="00BC4F9A">
        <w:rPr>
          <w:spacing w:val="13"/>
        </w:rPr>
        <w:t xml:space="preserve"> </w:t>
      </w:r>
      <w:r w:rsidR="00BC4F9A">
        <w:t>Report</w:t>
      </w:r>
      <w:r w:rsidR="00BC4F9A">
        <w:rPr>
          <w:spacing w:val="14"/>
        </w:rPr>
        <w:t xml:space="preserve"> </w:t>
      </w:r>
      <w:r w:rsidR="00BC4F9A">
        <w:t>based</w:t>
      </w:r>
      <w:r w:rsidR="00BC4F9A">
        <w:rPr>
          <w:spacing w:val="14"/>
        </w:rPr>
        <w:t xml:space="preserve"> </w:t>
      </w:r>
      <w:r w:rsidR="00BC4F9A">
        <w:t>on</w:t>
      </w:r>
      <w:r w:rsidR="00BC4F9A">
        <w:rPr>
          <w:spacing w:val="14"/>
        </w:rPr>
        <w:t xml:space="preserve"> </w:t>
      </w:r>
      <w:r w:rsidR="00BC4F9A">
        <w:t>the</w:t>
      </w:r>
      <w:r w:rsidR="00BC4F9A">
        <w:rPr>
          <w:spacing w:val="13"/>
        </w:rPr>
        <w:t xml:space="preserve"> </w:t>
      </w:r>
      <w:r w:rsidR="00BC4F9A">
        <w:t>information</w:t>
      </w:r>
      <w:r w:rsidR="00BC4F9A">
        <w:rPr>
          <w:spacing w:val="14"/>
        </w:rPr>
        <w:t xml:space="preserve"> </w:t>
      </w:r>
      <w:r w:rsidR="00BC4F9A">
        <w:t>available.</w:t>
      </w:r>
      <w:r w:rsidR="00BC4F9A">
        <w:rPr>
          <w:spacing w:val="14"/>
        </w:rPr>
        <w:t xml:space="preserve"> </w:t>
      </w:r>
      <w:r w:rsidR="00BC4F9A">
        <w:t>At</w:t>
      </w:r>
      <w:r w:rsidR="00BC4F9A">
        <w:rPr>
          <w:spacing w:val="85"/>
        </w:rPr>
        <w:t xml:space="preserve"> </w:t>
      </w:r>
      <w:r w:rsidR="00BC4F9A">
        <w:t>its</w:t>
      </w:r>
      <w:r w:rsidR="00BC4F9A">
        <w:rPr>
          <w:spacing w:val="29"/>
        </w:rPr>
        <w:t xml:space="preserve"> </w:t>
      </w:r>
      <w:r w:rsidR="00BC4F9A">
        <w:t>next</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shall</w:t>
      </w:r>
      <w:r w:rsidR="00BC4F9A">
        <w:rPr>
          <w:spacing w:val="29"/>
        </w:rPr>
        <w:t xml:space="preserve"> </w:t>
      </w:r>
      <w:r w:rsidR="00BC4F9A">
        <w:t>review</w:t>
      </w:r>
      <w:r w:rsidR="00BC4F9A">
        <w:rPr>
          <w:spacing w:val="28"/>
        </w:rPr>
        <w:t xml:space="preserve"> </w:t>
      </w:r>
      <w:r w:rsidR="00BC4F9A">
        <w:rPr>
          <w:spacing w:val="1"/>
        </w:rPr>
        <w:t>any</w:t>
      </w:r>
      <w:r w:rsidR="00BC4F9A">
        <w:rPr>
          <w:spacing w:val="26"/>
        </w:rPr>
        <w:t xml:space="preserve"> </w:t>
      </w:r>
      <w:r w:rsidR="00BC4F9A">
        <w:t>further</w:t>
      </w:r>
      <w:r w:rsidR="00BC4F9A">
        <w:rPr>
          <w:spacing w:val="28"/>
        </w:rPr>
        <w:t xml:space="preserve"> </w:t>
      </w:r>
      <w:r w:rsidR="00BC4F9A">
        <w:t>information</w:t>
      </w:r>
      <w:r w:rsidR="00BC4F9A">
        <w:rPr>
          <w:spacing w:val="28"/>
        </w:rPr>
        <w:t xml:space="preserve"> </w:t>
      </w:r>
      <w:r w:rsidR="00BC4F9A">
        <w:t>provided</w:t>
      </w:r>
      <w:r w:rsidR="00BC4F9A">
        <w:rPr>
          <w:spacing w:val="28"/>
        </w:rPr>
        <w:t xml:space="preserve"> </w:t>
      </w:r>
      <w:r w:rsidR="00BC4F9A">
        <w:rPr>
          <w:spacing w:val="1"/>
        </w:rPr>
        <w:t>by</w:t>
      </w:r>
      <w:r w:rsidR="00BC4F9A">
        <w:rPr>
          <w:spacing w:val="61"/>
        </w:rPr>
        <w:t xml:space="preserve"> </w:t>
      </w:r>
      <w:r w:rsidR="00BC4F9A">
        <w:t>the</w:t>
      </w:r>
      <w:r w:rsidR="00BC4F9A">
        <w:rPr>
          <w:spacing w:val="6"/>
        </w:rPr>
        <w:t xml:space="preserve"> </w:t>
      </w:r>
      <w:r w:rsidR="00BC4F9A">
        <w:t>Contracting</w:t>
      </w:r>
      <w:r w:rsidR="00BC4F9A">
        <w:rPr>
          <w:spacing w:val="4"/>
        </w:rPr>
        <w:t xml:space="preserve"> </w:t>
      </w:r>
      <w:r w:rsidR="00BC4F9A">
        <w:t>Party</w:t>
      </w:r>
      <w:r w:rsidR="00BC4F9A">
        <w:rPr>
          <w:spacing w:val="2"/>
        </w:rPr>
        <w:t xml:space="preserve"> </w:t>
      </w:r>
      <w:r w:rsidR="00BC4F9A">
        <w:t>and</w:t>
      </w:r>
      <w:r w:rsidR="00BC4F9A">
        <w:rPr>
          <w:spacing w:val="7"/>
        </w:rPr>
        <w:t xml:space="preserve"> </w:t>
      </w:r>
      <w:r w:rsidR="00BC4F9A">
        <w:t>shall</w:t>
      </w:r>
      <w:r w:rsidR="00BC4F9A">
        <w:rPr>
          <w:spacing w:val="7"/>
        </w:rPr>
        <w:t xml:space="preserve"> </w:t>
      </w:r>
      <w:r w:rsidR="00BC4F9A">
        <w:t>recommend</w:t>
      </w:r>
      <w:r w:rsidR="00BC4F9A">
        <w:rPr>
          <w:spacing w:val="7"/>
        </w:rPr>
        <w:t xml:space="preserve"> </w:t>
      </w:r>
      <w:r w:rsidR="00BC4F9A">
        <w:t>to</w:t>
      </w:r>
      <w:r w:rsidR="00BC4F9A">
        <w:rPr>
          <w:spacing w:val="7"/>
        </w:rPr>
        <w:t xml:space="preserve"> </w:t>
      </w:r>
      <w:r w:rsidR="00BC4F9A">
        <w:t>the</w:t>
      </w:r>
      <w:r w:rsidR="00BC4F9A">
        <w:rPr>
          <w:spacing w:val="6"/>
        </w:rPr>
        <w:t xml:space="preserve"> </w:t>
      </w:r>
      <w:r w:rsidR="00BC4F9A">
        <w:t>Commission</w:t>
      </w:r>
      <w:r w:rsidR="00BC4F9A">
        <w:rPr>
          <w:spacing w:val="7"/>
        </w:rPr>
        <w:t xml:space="preserve"> </w:t>
      </w:r>
      <w:r w:rsidR="00BC4F9A">
        <w:t>a</w:t>
      </w:r>
      <w:r w:rsidR="00BC4F9A">
        <w:rPr>
          <w:spacing w:val="6"/>
        </w:rPr>
        <w:t xml:space="preserve"> </w:t>
      </w:r>
      <w:r w:rsidR="00BC4F9A">
        <w:t>final</w:t>
      </w:r>
      <w:r w:rsidR="00BC4F9A">
        <w:rPr>
          <w:spacing w:val="7"/>
        </w:rPr>
        <w:t xml:space="preserve"> </w:t>
      </w:r>
      <w:r w:rsidR="00BC4F9A">
        <w:t>compliance</w:t>
      </w:r>
      <w:r w:rsidR="00BC4F9A">
        <w:rPr>
          <w:spacing w:val="77"/>
        </w:rPr>
        <w:t xml:space="preserve"> </w:t>
      </w:r>
      <w:r w:rsidR="00BC4F9A">
        <w:t>status that shall be recorded in that</w:t>
      </w:r>
      <w:r w:rsidR="00BC4F9A">
        <w:rPr>
          <w:spacing w:val="2"/>
        </w:rPr>
        <w:t xml:space="preserve"> </w:t>
      </w:r>
      <w:r w:rsidR="00BC4F9A">
        <w:t>year’s CCAMLR Compliance Report.</w:t>
      </w:r>
    </w:p>
    <w:p w14:paraId="352F3AE7" w14:textId="1B4A837C" w:rsidR="002A29C4" w:rsidRDefault="00094602" w:rsidP="00757C67">
      <w:pPr>
        <w:pStyle w:val="cmnumberedpara"/>
      </w:pPr>
      <w:r>
        <w:t>4.</w:t>
      </w:r>
      <w:r>
        <w:tab/>
      </w:r>
      <w:r w:rsidR="00BC4F9A">
        <w:t>CCAMLR Compliance Report</w:t>
      </w:r>
    </w:p>
    <w:p w14:paraId="6BAB3826" w14:textId="1AE601FF" w:rsidR="002A29C4" w:rsidRDefault="00094602" w:rsidP="00757C67">
      <w:pPr>
        <w:pStyle w:val="cmsubpara"/>
      </w:pPr>
      <w:r>
        <w:rPr>
          <w:spacing w:val="-1"/>
        </w:rPr>
        <w:t>(</w:t>
      </w:r>
      <w:proofErr w:type="spellStart"/>
      <w:r>
        <w:rPr>
          <w:spacing w:val="-1"/>
        </w:rPr>
        <w:t>i</w:t>
      </w:r>
      <w:proofErr w:type="spellEnd"/>
      <w:r>
        <w:rPr>
          <w:spacing w:val="-1"/>
        </w:rPr>
        <w:t>)</w:t>
      </w:r>
      <w:r>
        <w:rPr>
          <w:spacing w:val="-1"/>
        </w:rPr>
        <w:tab/>
      </w:r>
      <w:r w:rsidR="00BC4F9A">
        <w:rPr>
          <w:spacing w:val="-1"/>
        </w:rPr>
        <w:t>At</w:t>
      </w:r>
      <w:r w:rsidR="00BC4F9A">
        <w:rPr>
          <w:spacing w:val="24"/>
        </w:rPr>
        <w:t xml:space="preserve"> </w:t>
      </w:r>
      <w:r w:rsidR="00BC4F9A">
        <w:t>its</w:t>
      </w:r>
      <w:r w:rsidR="00BC4F9A">
        <w:rPr>
          <w:spacing w:val="24"/>
        </w:rPr>
        <w:t xml:space="preserve"> </w:t>
      </w:r>
      <w:r w:rsidR="00BC4F9A">
        <w:rPr>
          <w:spacing w:val="-1"/>
        </w:rPr>
        <w:t>annual</w:t>
      </w:r>
      <w:r w:rsidR="00BC4F9A">
        <w:rPr>
          <w:spacing w:val="24"/>
        </w:rPr>
        <w:t xml:space="preserve"> </w:t>
      </w:r>
      <w:r w:rsidR="00BC4F9A">
        <w:rPr>
          <w:spacing w:val="-1"/>
        </w:rPr>
        <w:t>meeting,</w:t>
      </w:r>
      <w:r w:rsidR="00BC4F9A">
        <w:rPr>
          <w:spacing w:val="24"/>
        </w:rPr>
        <w:t xml:space="preserve"> </w:t>
      </w:r>
      <w:r w:rsidR="00BC4F9A">
        <w:t>the</w:t>
      </w:r>
      <w:r w:rsidR="00BC4F9A">
        <w:rPr>
          <w:spacing w:val="23"/>
        </w:rPr>
        <w:t xml:space="preserve"> </w:t>
      </w:r>
      <w:r w:rsidR="00BC4F9A">
        <w:t>Commission</w:t>
      </w:r>
      <w:r w:rsidR="00BC4F9A">
        <w:rPr>
          <w:spacing w:val="21"/>
        </w:rPr>
        <w:t xml:space="preserve"> </w:t>
      </w:r>
      <w:r w:rsidR="00BC4F9A">
        <w:rPr>
          <w:spacing w:val="-1"/>
        </w:rPr>
        <w:t>shall</w:t>
      </w:r>
      <w:r w:rsidR="00BC4F9A">
        <w:rPr>
          <w:spacing w:val="24"/>
        </w:rPr>
        <w:t xml:space="preserve"> </w:t>
      </w:r>
      <w:r w:rsidR="00BC4F9A">
        <w:rPr>
          <w:spacing w:val="-1"/>
        </w:rPr>
        <w:t>consider</w:t>
      </w:r>
      <w:r w:rsidR="00BC4F9A">
        <w:rPr>
          <w:spacing w:val="23"/>
        </w:rPr>
        <w:t xml:space="preserve"> </w:t>
      </w:r>
      <w:r w:rsidR="00BC4F9A">
        <w:t>the</w:t>
      </w:r>
      <w:r w:rsidR="00BC4F9A">
        <w:rPr>
          <w:spacing w:val="23"/>
        </w:rPr>
        <w:t xml:space="preserve"> </w:t>
      </w:r>
      <w:r w:rsidR="00BC4F9A">
        <w:rPr>
          <w:spacing w:val="-1"/>
        </w:rPr>
        <w:t>Provisional</w:t>
      </w:r>
      <w:r w:rsidR="00BC4F9A">
        <w:rPr>
          <w:spacing w:val="24"/>
        </w:rPr>
        <w:t xml:space="preserve"> </w:t>
      </w:r>
      <w:r w:rsidR="00BC4F9A">
        <w:rPr>
          <w:spacing w:val="-2"/>
        </w:rPr>
        <w:t>CCAMLR</w:t>
      </w:r>
      <w:r w:rsidR="00BC4F9A">
        <w:rPr>
          <w:spacing w:val="59"/>
        </w:rPr>
        <w:t xml:space="preserve"> </w:t>
      </w:r>
      <w:r w:rsidR="00BC4F9A">
        <w:rPr>
          <w:spacing w:val="-1"/>
        </w:rPr>
        <w:t>Compliance Report.</w:t>
      </w:r>
    </w:p>
    <w:p w14:paraId="6DE5E4AF" w14:textId="6A43BF16" w:rsidR="002A29C4" w:rsidRDefault="00094602" w:rsidP="00757C67">
      <w:pPr>
        <w:pStyle w:val="cmsubpara"/>
      </w:pPr>
      <w:r>
        <w:rPr>
          <w:spacing w:val="-1"/>
        </w:rPr>
        <w:t>(ii)</w:t>
      </w:r>
      <w:r>
        <w:rPr>
          <w:spacing w:val="-1"/>
        </w:rPr>
        <w:tab/>
      </w:r>
      <w:r w:rsidR="00BC4F9A">
        <w:rPr>
          <w:spacing w:val="-1"/>
        </w:rPr>
        <w:t>The annual</w:t>
      </w:r>
      <w:r w:rsidR="00BC4F9A">
        <w:rPr>
          <w:spacing w:val="2"/>
        </w:rPr>
        <w:t xml:space="preserve"> </w:t>
      </w:r>
      <w:r w:rsidR="00BC4F9A">
        <w:rPr>
          <w:spacing w:val="-1"/>
        </w:rPr>
        <w:t>CCAMLR</w:t>
      </w:r>
      <w:r w:rsidR="00BC4F9A">
        <w:t xml:space="preserve"> Compliance</w:t>
      </w:r>
      <w:r w:rsidR="00BC4F9A">
        <w:rPr>
          <w:spacing w:val="-1"/>
        </w:rPr>
        <w:t xml:space="preserve"> Report</w:t>
      </w:r>
      <w:r w:rsidR="00BC4F9A">
        <w:t xml:space="preserve"> </w:t>
      </w:r>
      <w:r w:rsidR="00BC4F9A">
        <w:rPr>
          <w:spacing w:val="-1"/>
        </w:rPr>
        <w:t>will</w:t>
      </w:r>
      <w:r w:rsidR="00BC4F9A">
        <w:t xml:space="preserve"> outline</w:t>
      </w:r>
      <w:r w:rsidR="00BC4F9A">
        <w:rPr>
          <w:spacing w:val="-1"/>
        </w:rPr>
        <w:t xml:space="preserve"> </w:t>
      </w:r>
      <w:r w:rsidR="00BC4F9A">
        <w:t>the</w:t>
      </w:r>
      <w:r w:rsidR="00BC4F9A">
        <w:rPr>
          <w:spacing w:val="-1"/>
        </w:rPr>
        <w:t xml:space="preserve"> Commission’s</w:t>
      </w:r>
      <w:r w:rsidR="00BC4F9A">
        <w:t xml:space="preserve"> </w:t>
      </w:r>
      <w:r w:rsidR="00BC4F9A">
        <w:rPr>
          <w:spacing w:val="-1"/>
        </w:rPr>
        <w:t>response</w:t>
      </w:r>
      <w:r w:rsidR="00BC4F9A">
        <w:rPr>
          <w:spacing w:val="69"/>
        </w:rPr>
        <w:t xml:space="preserve"> </w:t>
      </w:r>
      <w:r w:rsidR="00BC4F9A">
        <w:t>to</w:t>
      </w:r>
      <w:r w:rsidR="00BC4F9A">
        <w:rPr>
          <w:spacing w:val="21"/>
        </w:rPr>
        <w:t xml:space="preserve"> </w:t>
      </w:r>
      <w:r w:rsidR="00BC4F9A">
        <w:t>the</w:t>
      </w:r>
      <w:r w:rsidR="00BC4F9A">
        <w:rPr>
          <w:spacing w:val="20"/>
        </w:rPr>
        <w:t xml:space="preserve"> </w:t>
      </w:r>
      <w:r w:rsidR="00BC4F9A">
        <w:rPr>
          <w:spacing w:val="-1"/>
        </w:rPr>
        <w:t>recommendations</w:t>
      </w:r>
      <w:r w:rsidR="00BC4F9A">
        <w:rPr>
          <w:spacing w:val="21"/>
        </w:rPr>
        <w:t xml:space="preserve"> </w:t>
      </w:r>
      <w:r w:rsidR="00BC4F9A">
        <w:t>of</w:t>
      </w:r>
      <w:r w:rsidR="00BC4F9A">
        <w:rPr>
          <w:spacing w:val="20"/>
        </w:rPr>
        <w:t xml:space="preserve"> </w:t>
      </w:r>
      <w:r w:rsidR="00BC4F9A">
        <w:rPr>
          <w:spacing w:val="-1"/>
        </w:rPr>
        <w:t>SCIC</w:t>
      </w:r>
      <w:r w:rsidR="00BC4F9A">
        <w:rPr>
          <w:spacing w:val="22"/>
        </w:rPr>
        <w:t xml:space="preserve"> </w:t>
      </w:r>
      <w:r w:rsidR="00BC4F9A">
        <w:t>in</w:t>
      </w:r>
      <w:r w:rsidR="00BC4F9A">
        <w:rPr>
          <w:spacing w:val="21"/>
        </w:rPr>
        <w:t xml:space="preserve"> </w:t>
      </w:r>
      <w:r w:rsidR="00BC4F9A">
        <w:t>the</w:t>
      </w:r>
      <w:r w:rsidR="00BC4F9A">
        <w:rPr>
          <w:spacing w:val="20"/>
        </w:rPr>
        <w:t xml:space="preserve"> </w:t>
      </w:r>
      <w:r w:rsidR="00BC4F9A">
        <w:t>Provisional</w:t>
      </w:r>
      <w:r w:rsidR="00BC4F9A">
        <w:rPr>
          <w:spacing w:val="22"/>
        </w:rPr>
        <w:t xml:space="preserve"> </w:t>
      </w:r>
      <w:r w:rsidR="00BC4F9A">
        <w:rPr>
          <w:spacing w:val="-2"/>
        </w:rPr>
        <w:t>CCAMLR</w:t>
      </w:r>
      <w:r w:rsidR="00BC4F9A">
        <w:rPr>
          <w:spacing w:val="22"/>
        </w:rPr>
        <w:t xml:space="preserve"> </w:t>
      </w:r>
      <w:r w:rsidR="00BC4F9A">
        <w:t>Compliance</w:t>
      </w:r>
      <w:r w:rsidR="00BC4F9A">
        <w:rPr>
          <w:spacing w:val="37"/>
        </w:rPr>
        <w:t xml:space="preserve"> </w:t>
      </w:r>
      <w:r w:rsidR="00BC4F9A">
        <w:rPr>
          <w:spacing w:val="-1"/>
        </w:rPr>
        <w:t>Report.</w:t>
      </w:r>
    </w:p>
    <w:p w14:paraId="6561AEE7" w14:textId="335B84B9" w:rsidR="002A29C4" w:rsidRDefault="00094602" w:rsidP="00757C67">
      <w:pPr>
        <w:pStyle w:val="cmnumberedpara"/>
        <w:keepNext/>
      </w:pPr>
      <w:r>
        <w:lastRenderedPageBreak/>
        <w:t>5.</w:t>
      </w:r>
      <w:r>
        <w:tab/>
      </w:r>
      <w:r w:rsidR="00BC4F9A">
        <w:t>Review of Conservation Measure 10-10</w:t>
      </w:r>
    </w:p>
    <w:p w14:paraId="144D2E35" w14:textId="1A5417E8" w:rsidR="002A29C4" w:rsidRDefault="00094602" w:rsidP="00757C67">
      <w:pPr>
        <w:pStyle w:val="cmsubpara"/>
      </w:pPr>
      <w:r>
        <w:t>(</w:t>
      </w:r>
      <w:proofErr w:type="spellStart"/>
      <w:r>
        <w:t>i</w:t>
      </w:r>
      <w:proofErr w:type="spellEnd"/>
      <w:r>
        <w:t>)</w:t>
      </w:r>
      <w:r>
        <w:tab/>
      </w:r>
      <w:r w:rsidR="00BC4F9A">
        <w:t>At</w:t>
      </w:r>
      <w:r w:rsidR="00BC4F9A">
        <w:rPr>
          <w:spacing w:val="29"/>
        </w:rPr>
        <w:t xml:space="preserve"> </w:t>
      </w:r>
      <w:r w:rsidR="00BC4F9A">
        <w:t>its</w:t>
      </w:r>
      <w:r w:rsidR="00BC4F9A">
        <w:rPr>
          <w:spacing w:val="29"/>
        </w:rPr>
        <w:t xml:space="preserve"> </w:t>
      </w:r>
      <w:r w:rsidR="00BC4F9A">
        <w:t>annual</w:t>
      </w:r>
      <w:r w:rsidR="00BC4F9A">
        <w:rPr>
          <w:spacing w:val="29"/>
        </w:rPr>
        <w:t xml:space="preserve"> </w:t>
      </w:r>
      <w:r w:rsidR="00BC4F9A">
        <w:t>meeting,</w:t>
      </w:r>
      <w:r w:rsidR="00BC4F9A">
        <w:rPr>
          <w:spacing w:val="28"/>
        </w:rPr>
        <w:t xml:space="preserve"> </w:t>
      </w:r>
      <w:r w:rsidR="00BC4F9A">
        <w:rPr>
          <w:spacing w:val="-2"/>
        </w:rPr>
        <w:t>SCIC</w:t>
      </w:r>
      <w:r w:rsidR="00BC4F9A">
        <w:rPr>
          <w:spacing w:val="29"/>
        </w:rPr>
        <w:t xml:space="preserve"> </w:t>
      </w:r>
      <w:r w:rsidR="00BC4F9A">
        <w:t>will</w:t>
      </w:r>
      <w:r w:rsidR="00BC4F9A">
        <w:rPr>
          <w:spacing w:val="29"/>
        </w:rPr>
        <w:t xml:space="preserve"> </w:t>
      </w:r>
      <w:r w:rsidR="00BC4F9A">
        <w:t>consider</w:t>
      </w:r>
      <w:r w:rsidR="00BC4F9A">
        <w:rPr>
          <w:spacing w:val="28"/>
        </w:rPr>
        <w:t xml:space="preserve"> </w:t>
      </w:r>
      <w:r w:rsidR="00BC4F9A">
        <w:t>the</w:t>
      </w:r>
      <w:r w:rsidR="00BC4F9A">
        <w:rPr>
          <w:spacing w:val="27"/>
        </w:rPr>
        <w:t xml:space="preserve"> </w:t>
      </w:r>
      <w:r w:rsidR="00BC4F9A">
        <w:t>effectiveness</w:t>
      </w:r>
      <w:r w:rsidR="00BC4F9A">
        <w:rPr>
          <w:spacing w:val="29"/>
        </w:rPr>
        <w:t xml:space="preserve"> </w:t>
      </w:r>
      <w:r w:rsidR="00BC4F9A">
        <w:t>of</w:t>
      </w:r>
      <w:r w:rsidR="00BC4F9A">
        <w:rPr>
          <w:spacing w:val="28"/>
        </w:rPr>
        <w:t xml:space="preserve"> </w:t>
      </w:r>
      <w:r w:rsidR="00BC4F9A">
        <w:t>this</w:t>
      </w:r>
      <w:r w:rsidR="00BC4F9A">
        <w:rPr>
          <w:spacing w:val="29"/>
        </w:rPr>
        <w:t xml:space="preserve"> </w:t>
      </w:r>
      <w:r w:rsidR="00BC4F9A">
        <w:t>conservation</w:t>
      </w:r>
      <w:r w:rsidR="00BC4F9A">
        <w:rPr>
          <w:spacing w:val="73"/>
        </w:rPr>
        <w:t xml:space="preserve"> </w:t>
      </w:r>
      <w:r w:rsidR="00BC4F9A">
        <w:t>measure</w:t>
      </w:r>
      <w:r w:rsidR="00BC4F9A">
        <w:rPr>
          <w:spacing w:val="59"/>
        </w:rPr>
        <w:t xml:space="preserve"> </w:t>
      </w:r>
      <w:r w:rsidR="00BC4F9A">
        <w:t>in</w:t>
      </w:r>
      <w:r w:rsidR="00BC4F9A">
        <w:rPr>
          <w:spacing w:val="2"/>
        </w:rPr>
        <w:t xml:space="preserve"> </w:t>
      </w:r>
      <w:r w:rsidR="00BC4F9A">
        <w:t>evaluating and addressing</w:t>
      </w:r>
      <w:r w:rsidR="00BC4F9A">
        <w:rPr>
          <w:spacing w:val="57"/>
        </w:rPr>
        <w:t xml:space="preserve"> </w:t>
      </w:r>
      <w:proofErr w:type="gramStart"/>
      <w:r w:rsidR="00BC4F9A">
        <w:t>non-compliance, and</w:t>
      </w:r>
      <w:proofErr w:type="gramEnd"/>
      <w:r w:rsidR="00BC4F9A">
        <w:rPr>
          <w:spacing w:val="2"/>
        </w:rPr>
        <w:t xml:space="preserve"> </w:t>
      </w:r>
      <w:r w:rsidR="00BC4F9A">
        <w:t>will report to the</w:t>
      </w:r>
      <w:r w:rsidR="00BC4F9A">
        <w:rPr>
          <w:spacing w:val="95"/>
        </w:rPr>
        <w:t xml:space="preserve"> </w:t>
      </w:r>
      <w:r w:rsidR="00BC4F9A">
        <w:t>Commission</w:t>
      </w:r>
      <w:r w:rsidR="00BC4F9A">
        <w:rPr>
          <w:spacing w:val="2"/>
        </w:rPr>
        <w:t xml:space="preserve"> </w:t>
      </w:r>
      <w:r w:rsidR="00BC4F9A">
        <w:t>on</w:t>
      </w:r>
      <w:r w:rsidR="00BC4F9A">
        <w:rPr>
          <w:spacing w:val="2"/>
        </w:rPr>
        <w:t xml:space="preserve"> </w:t>
      </w:r>
      <w:r w:rsidR="00BC4F9A">
        <w:t>its</w:t>
      </w:r>
      <w:r w:rsidR="00BC4F9A">
        <w:rPr>
          <w:spacing w:val="2"/>
        </w:rPr>
        <w:t xml:space="preserve"> </w:t>
      </w:r>
      <w:r w:rsidR="00BC4F9A">
        <w:t>findings</w:t>
      </w:r>
      <w:r w:rsidR="00BC4F9A">
        <w:rPr>
          <w:spacing w:val="5"/>
        </w:rPr>
        <w:t xml:space="preserve"> </w:t>
      </w:r>
      <w:r w:rsidR="00BC4F9A">
        <w:t>and</w:t>
      </w:r>
      <w:r w:rsidR="00BC4F9A">
        <w:rPr>
          <w:spacing w:val="4"/>
        </w:rPr>
        <w:t xml:space="preserve"> </w:t>
      </w:r>
      <w:r w:rsidR="00BC4F9A">
        <w:t>recommendations</w:t>
      </w:r>
      <w:r w:rsidR="00BC4F9A">
        <w:rPr>
          <w:spacing w:val="2"/>
        </w:rPr>
        <w:t xml:space="preserve"> </w:t>
      </w:r>
      <w:r w:rsidR="00BC4F9A">
        <w:t>for</w:t>
      </w:r>
      <w:r w:rsidR="00BC4F9A">
        <w:rPr>
          <w:spacing w:val="4"/>
        </w:rPr>
        <w:t xml:space="preserve"> </w:t>
      </w:r>
      <w:r w:rsidR="00BC4F9A">
        <w:t>improving</w:t>
      </w:r>
      <w:r w:rsidR="00BC4F9A">
        <w:rPr>
          <w:spacing w:val="2"/>
        </w:rPr>
        <w:t xml:space="preserve"> </w:t>
      </w:r>
      <w:r w:rsidR="00BC4F9A">
        <w:t>this</w:t>
      </w:r>
      <w:r w:rsidR="00BC4F9A">
        <w:rPr>
          <w:spacing w:val="2"/>
        </w:rPr>
        <w:t xml:space="preserve"> </w:t>
      </w:r>
      <w:r w:rsidR="00BC4F9A">
        <w:t>conservation</w:t>
      </w:r>
      <w:r w:rsidR="00BC4F9A">
        <w:rPr>
          <w:spacing w:val="71"/>
        </w:rPr>
        <w:t xml:space="preserve"> </w:t>
      </w:r>
      <w:r w:rsidR="00BC4F9A">
        <w:t>measure.</w:t>
      </w:r>
    </w:p>
    <w:p w14:paraId="6FF25A94" w14:textId="77777777" w:rsidR="002A29C4" w:rsidRDefault="002A29C4">
      <w:pPr>
        <w:jc w:val="both"/>
        <w:sectPr w:rsidR="002A29C4" w:rsidSect="00E22377">
          <w:headerReference w:type="even" r:id="rId8"/>
          <w:headerReference w:type="default" r:id="rId9"/>
          <w:pgSz w:w="11907" w:h="16840" w:code="9"/>
          <w:pgMar w:top="1559" w:right="1418" w:bottom="1559" w:left="1418" w:header="992" w:footer="992" w:gutter="0"/>
          <w:cols w:space="720"/>
          <w:docGrid w:linePitch="299"/>
        </w:sectPr>
      </w:pPr>
    </w:p>
    <w:p w14:paraId="241204EB" w14:textId="694C1A19" w:rsidR="002A29C4" w:rsidRDefault="00E22377" w:rsidP="00014AD9">
      <w:pPr>
        <w:pStyle w:val="cmannexno"/>
      </w:pPr>
      <w:r>
        <w:rPr>
          <w:caps w:val="0"/>
        </w:rPr>
        <w:lastRenderedPageBreak/>
        <w:t>Annex 10-10/A</w:t>
      </w:r>
    </w:p>
    <w:p w14:paraId="374FEFA1" w14:textId="6C5A6BB0" w:rsidR="002A29C4" w:rsidRDefault="00E22377" w:rsidP="00014AD9">
      <w:pPr>
        <w:pStyle w:val="cmannextitle"/>
        <w:spacing w:after="0"/>
        <w:rPr>
          <w:bCs/>
        </w:rPr>
      </w:pPr>
      <w:r>
        <w:rPr>
          <w:caps w:val="0"/>
        </w:rPr>
        <w:t>Template for</w:t>
      </w:r>
      <w:r>
        <w:rPr>
          <w:caps w:val="0"/>
          <w:spacing w:val="1"/>
        </w:rPr>
        <w:t xml:space="preserve"> </w:t>
      </w:r>
      <w:r>
        <w:rPr>
          <w:caps w:val="0"/>
        </w:rPr>
        <w:t>CCAMLR Compliance Reports</w:t>
      </w:r>
    </w:p>
    <w:p w14:paraId="10A8C251" w14:textId="557338E9" w:rsidR="002A29C4" w:rsidRDefault="00E22377" w:rsidP="00014AD9">
      <w:pPr>
        <w:pStyle w:val="cmannextitle"/>
        <w:rPr>
          <w:szCs w:val="24"/>
        </w:rPr>
      </w:pPr>
      <w:r>
        <w:rPr>
          <w:caps w:val="0"/>
        </w:rPr>
        <w:t xml:space="preserve">Draft CCAMLR Compliance Report for 1 August [year] </w:t>
      </w:r>
      <w:r>
        <w:rPr>
          <w:caps w:val="0"/>
        </w:rPr>
        <w:br/>
        <w:t>to 31 July [year]</w:t>
      </w:r>
      <w:r>
        <w:rPr>
          <w:caps w:val="0"/>
          <w:spacing w:val="50"/>
        </w:rPr>
        <w:t xml:space="preserve"> </w:t>
      </w:r>
      <w:r>
        <w:rPr>
          <w:caps w:val="0"/>
        </w:rPr>
        <w:t>[Contracting Party]</w:t>
      </w:r>
    </w:p>
    <w:p w14:paraId="0D31F9E7" w14:textId="2EB7DD0F" w:rsidR="002A29C4" w:rsidRDefault="00E22377" w:rsidP="00014AD9">
      <w:pPr>
        <w:pStyle w:val="cmannextitle"/>
        <w:rPr>
          <w:szCs w:val="24"/>
        </w:rPr>
      </w:pPr>
      <w:r>
        <w:rPr>
          <w:caps w:val="0"/>
        </w:rPr>
        <w:t>Part A: Conservation Measures</w:t>
      </w:r>
    </w:p>
    <w:tbl>
      <w:tblPr>
        <w:tblW w:w="14290" w:type="dxa"/>
        <w:tblInd w:w="108" w:type="dxa"/>
        <w:tblLayout w:type="fixed"/>
        <w:tblCellMar>
          <w:left w:w="0" w:type="dxa"/>
          <w:right w:w="0" w:type="dxa"/>
        </w:tblCellMar>
        <w:tblLook w:val="01E0" w:firstRow="1" w:lastRow="1" w:firstColumn="1" w:lastColumn="1" w:noHBand="0" w:noVBand="0"/>
      </w:tblPr>
      <w:tblGrid>
        <w:gridCol w:w="3622"/>
        <w:gridCol w:w="4294"/>
        <w:gridCol w:w="4430"/>
        <w:gridCol w:w="1944"/>
      </w:tblGrid>
      <w:tr w:rsidR="002A29C4" w14:paraId="0A90F371" w14:textId="77777777" w:rsidTr="00014AD9">
        <w:trPr>
          <w:trHeight w:hRule="exact" w:val="3286"/>
        </w:trPr>
        <w:tc>
          <w:tcPr>
            <w:tcW w:w="3622" w:type="dxa"/>
            <w:tcBorders>
              <w:top w:val="single" w:sz="5" w:space="0" w:color="000000"/>
              <w:left w:val="single" w:sz="5" w:space="0" w:color="000000"/>
              <w:bottom w:val="single" w:sz="5" w:space="0" w:color="000000"/>
              <w:right w:val="single" w:sz="5" w:space="0" w:color="000000"/>
            </w:tcBorders>
          </w:tcPr>
          <w:p w14:paraId="10CB5087" w14:textId="77777777" w:rsidR="002A29C4" w:rsidRDefault="00BC4F9A">
            <w:pPr>
              <w:pStyle w:val="TableParagraph"/>
              <w:spacing w:before="77"/>
              <w:ind w:left="102" w:right="147"/>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w:t>
            </w:r>
            <w:r>
              <w:rPr>
                <w:rFonts w:ascii="Times New Roman"/>
                <w:b/>
                <w:spacing w:val="1"/>
                <w:sz w:val="24"/>
              </w:rPr>
              <w:t xml:space="preserve"> </w:t>
            </w:r>
            <w:r>
              <w:rPr>
                <w:rFonts w:ascii="Times New Roman"/>
                <w:b/>
                <w:spacing w:val="-1"/>
                <w:sz w:val="24"/>
              </w:rPr>
              <w:t>contained</w:t>
            </w:r>
            <w:r>
              <w:rPr>
                <w:rFonts w:ascii="Times New Roman"/>
                <w:b/>
                <w:spacing w:val="28"/>
                <w:sz w:val="24"/>
              </w:rPr>
              <w:t xml:space="preserve"> </w:t>
            </w:r>
            <w:r>
              <w:rPr>
                <w:rFonts w:ascii="Times New Roman"/>
                <w:b/>
                <w:sz w:val="24"/>
              </w:rPr>
              <w:t xml:space="preserve">in </w:t>
            </w:r>
            <w:r>
              <w:rPr>
                <w:rFonts w:ascii="Times New Roman"/>
                <w:b/>
                <w:spacing w:val="-1"/>
                <w:sz w:val="24"/>
              </w:rPr>
              <w:t xml:space="preserve">the </w:t>
            </w:r>
            <w:r>
              <w:rPr>
                <w:rFonts w:ascii="Times New Roman"/>
                <w:b/>
                <w:i/>
                <w:spacing w:val="-1"/>
                <w:sz w:val="24"/>
              </w:rPr>
              <w:t xml:space="preserve">Schedule </w:t>
            </w:r>
            <w:r>
              <w:rPr>
                <w:rFonts w:ascii="Times New Roman"/>
                <w:b/>
                <w:i/>
                <w:sz w:val="24"/>
              </w:rPr>
              <w:t>of</w:t>
            </w:r>
            <w:r>
              <w:rPr>
                <w:rFonts w:ascii="Times New Roman"/>
                <w:b/>
                <w:i/>
                <w:spacing w:val="-1"/>
                <w:sz w:val="24"/>
              </w:rPr>
              <w:t xml:space="preserve"> Conservation</w:t>
            </w:r>
            <w:r>
              <w:rPr>
                <w:rFonts w:ascii="Times New Roman"/>
                <w:b/>
                <w:i/>
                <w:spacing w:val="31"/>
                <w:sz w:val="24"/>
              </w:rPr>
              <w:t xml:space="preserve"> </w:t>
            </w:r>
            <w:r>
              <w:rPr>
                <w:rFonts w:ascii="Times New Roman"/>
                <w:b/>
                <w:i/>
                <w:spacing w:val="-1"/>
                <w:sz w:val="24"/>
              </w:rPr>
              <w:t>Measures</w:t>
            </w:r>
            <w:r>
              <w:rPr>
                <w:rFonts w:ascii="Times New Roman"/>
                <w:b/>
                <w:i/>
                <w:sz w:val="24"/>
              </w:rPr>
              <w:t xml:space="preserve"> in </w:t>
            </w:r>
            <w:r>
              <w:rPr>
                <w:rFonts w:ascii="Times New Roman"/>
                <w:b/>
                <w:i/>
                <w:spacing w:val="-1"/>
                <w:sz w:val="24"/>
              </w:rPr>
              <w:t>Force</w:t>
            </w:r>
          </w:p>
        </w:tc>
        <w:tc>
          <w:tcPr>
            <w:tcW w:w="4294" w:type="dxa"/>
            <w:tcBorders>
              <w:top w:val="single" w:sz="5" w:space="0" w:color="000000"/>
              <w:left w:val="single" w:sz="5" w:space="0" w:color="000000"/>
              <w:bottom w:val="single" w:sz="5" w:space="0" w:color="000000"/>
              <w:right w:val="single" w:sz="5" w:space="0" w:color="000000"/>
            </w:tcBorders>
          </w:tcPr>
          <w:p w14:paraId="62DCFEBE" w14:textId="77777777" w:rsidR="002A29C4" w:rsidRDefault="00BC4F9A">
            <w:pPr>
              <w:pStyle w:val="TableParagraph"/>
              <w:spacing w:before="37"/>
              <w:ind w:left="102" w:right="125"/>
              <w:rPr>
                <w:rFonts w:ascii="Times New Roman" w:eastAsia="Times New Roman" w:hAnsi="Times New Roman" w:cs="Times New Roman"/>
                <w:sz w:val="24"/>
                <w:szCs w:val="24"/>
              </w:rPr>
            </w:pPr>
            <w:r>
              <w:rPr>
                <w:rFonts w:ascii="Times New Roman"/>
                <w:b/>
                <w:spacing w:val="-1"/>
                <w:sz w:val="24"/>
              </w:rPr>
              <w:t>Conservation</w:t>
            </w:r>
            <w:r>
              <w:rPr>
                <w:rFonts w:ascii="Times New Roman"/>
                <w:b/>
                <w:spacing w:val="3"/>
                <w:sz w:val="24"/>
              </w:rPr>
              <w:t xml:space="preserve"> </w:t>
            </w:r>
            <w:r>
              <w:rPr>
                <w:rFonts w:ascii="Times New Roman"/>
                <w:b/>
                <w:spacing w:val="-1"/>
                <w:sz w:val="24"/>
              </w:rPr>
              <w:t>measure implementation</w:t>
            </w:r>
            <w:r>
              <w:rPr>
                <w:rFonts w:ascii="Times New Roman"/>
                <w:spacing w:val="-1"/>
                <w:position w:val="11"/>
                <w:sz w:val="16"/>
              </w:rPr>
              <w:t>1</w:t>
            </w:r>
            <w:r>
              <w:rPr>
                <w:rFonts w:ascii="Times New Roman"/>
                <w:spacing w:val="43"/>
                <w:position w:val="11"/>
                <w:sz w:val="16"/>
              </w:rPr>
              <w:t xml:space="preserve"> </w:t>
            </w:r>
            <w:r>
              <w:rPr>
                <w:rFonts w:ascii="Times New Roman"/>
                <w:spacing w:val="-1"/>
                <w:sz w:val="24"/>
              </w:rPr>
              <w:t>(description</w:t>
            </w:r>
            <w:r>
              <w:rPr>
                <w:rFonts w:ascii="Times New Roman"/>
                <w:sz w:val="24"/>
              </w:rPr>
              <w:t xml:space="preserve"> of</w:t>
            </w:r>
            <w:r>
              <w:rPr>
                <w:rFonts w:ascii="Times New Roman"/>
                <w:spacing w:val="-1"/>
                <w:sz w:val="24"/>
              </w:rPr>
              <w:t xml:space="preserve"> </w:t>
            </w:r>
            <w:r>
              <w:rPr>
                <w:rFonts w:ascii="Times New Roman"/>
                <w:sz w:val="24"/>
              </w:rPr>
              <w:t xml:space="preserve">what </w:t>
            </w:r>
            <w:r>
              <w:rPr>
                <w:rFonts w:ascii="Times New Roman"/>
                <w:spacing w:val="-1"/>
                <w:sz w:val="24"/>
              </w:rPr>
              <w:t>Secretariat</w:t>
            </w:r>
            <w:r>
              <w:rPr>
                <w:rFonts w:ascii="Times New Roman"/>
                <w:sz w:val="24"/>
              </w:rPr>
              <w:t xml:space="preserve"> </w:t>
            </w:r>
            <w:r>
              <w:rPr>
                <w:rFonts w:ascii="Times New Roman"/>
                <w:spacing w:val="-1"/>
                <w:sz w:val="24"/>
              </w:rPr>
              <w:t>records</w:t>
            </w:r>
            <w:r>
              <w:rPr>
                <w:rFonts w:ascii="Times New Roman"/>
                <w:spacing w:val="39"/>
                <w:sz w:val="24"/>
              </w:rPr>
              <w:t xml:space="preserve"> </w:t>
            </w:r>
            <w:r>
              <w:rPr>
                <w:rFonts w:ascii="Times New Roman"/>
                <w:sz w:val="24"/>
              </w:rPr>
              <w:t>show</w:t>
            </w:r>
            <w:r>
              <w:rPr>
                <w:rFonts w:ascii="Times New Roman"/>
                <w:spacing w:val="-1"/>
                <w:sz w:val="24"/>
              </w:rPr>
              <w:t xml:space="preserve"> with</w:t>
            </w:r>
            <w:r>
              <w:rPr>
                <w:rFonts w:ascii="Times New Roman"/>
                <w:sz w:val="24"/>
              </w:rPr>
              <w:t xml:space="preserve"> </w:t>
            </w:r>
            <w:r>
              <w:rPr>
                <w:rFonts w:ascii="Times New Roman"/>
                <w:spacing w:val="-1"/>
                <w:sz w:val="24"/>
              </w:rPr>
              <w:t>respect</w:t>
            </w:r>
            <w:r>
              <w:rPr>
                <w:rFonts w:ascii="Times New Roman"/>
                <w:sz w:val="24"/>
              </w:rPr>
              <w:t xml:space="preserve"> to </w:t>
            </w:r>
            <w:r>
              <w:rPr>
                <w:rFonts w:ascii="Times New Roman"/>
                <w:spacing w:val="-1"/>
                <w:sz w:val="24"/>
              </w:rPr>
              <w:t>implementation</w:t>
            </w:r>
            <w:r>
              <w:rPr>
                <w:rFonts w:ascii="Times New Roman"/>
                <w:sz w:val="24"/>
              </w:rPr>
              <w:t xml:space="preserve"> of</w:t>
            </w:r>
            <w:r>
              <w:rPr>
                <w:rFonts w:ascii="Times New Roman"/>
                <w:spacing w:val="35"/>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measure,</w:t>
            </w:r>
            <w:r>
              <w:rPr>
                <w:rFonts w:ascii="Times New Roman"/>
                <w:sz w:val="24"/>
              </w:rPr>
              <w:t xml:space="preserve"> including</w:t>
            </w:r>
            <w:r>
              <w:rPr>
                <w:rFonts w:ascii="Times New Roman"/>
                <w:spacing w:val="-3"/>
                <w:sz w:val="24"/>
              </w:rPr>
              <w:t xml:space="preserve"> </w:t>
            </w:r>
            <w:r>
              <w:rPr>
                <w:rFonts w:ascii="Times New Roman"/>
                <w:spacing w:val="-1"/>
                <w:sz w:val="24"/>
              </w:rPr>
              <w:t>history)</w:t>
            </w:r>
          </w:p>
          <w:p w14:paraId="5325A599" w14:textId="77777777" w:rsidR="002A29C4" w:rsidRDefault="00BC4F9A">
            <w:pPr>
              <w:pStyle w:val="TableParagraph"/>
              <w:spacing w:before="81"/>
              <w:ind w:left="102"/>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Secretariat]</w:t>
            </w:r>
          </w:p>
        </w:tc>
        <w:tc>
          <w:tcPr>
            <w:tcW w:w="4430" w:type="dxa"/>
            <w:tcBorders>
              <w:top w:val="single" w:sz="5" w:space="0" w:color="000000"/>
              <w:left w:val="single" w:sz="5" w:space="0" w:color="000000"/>
              <w:bottom w:val="single" w:sz="5" w:space="0" w:color="000000"/>
              <w:right w:val="single" w:sz="5" w:space="0" w:color="000000"/>
            </w:tcBorders>
          </w:tcPr>
          <w:p w14:paraId="664ED1F8" w14:textId="77777777" w:rsidR="002A29C4" w:rsidRDefault="00BC4F9A">
            <w:pPr>
              <w:pStyle w:val="TableParagraph"/>
              <w:spacing w:before="72"/>
              <w:ind w:left="99" w:right="246"/>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3"/>
                <w:sz w:val="24"/>
              </w:rPr>
              <w:t xml:space="preserve"> </w:t>
            </w:r>
            <w:r>
              <w:rPr>
                <w:rFonts w:ascii="Times New Roman"/>
                <w:spacing w:val="-1"/>
                <w:sz w:val="24"/>
              </w:rPr>
              <w:t>(including,</w:t>
            </w:r>
            <w:r>
              <w:rPr>
                <w:rFonts w:ascii="Times New Roman"/>
                <w:sz w:val="24"/>
              </w:rPr>
              <w:t xml:space="preserve"> but</w:t>
            </w:r>
            <w:r>
              <w:rPr>
                <w:rFonts w:ascii="Times New Roman"/>
                <w:spacing w:val="33"/>
                <w:sz w:val="24"/>
              </w:rPr>
              <w:t xml:space="preserve"> </w:t>
            </w:r>
            <w:r>
              <w:rPr>
                <w:rFonts w:ascii="Times New Roman"/>
                <w:sz w:val="24"/>
              </w:rPr>
              <w:t xml:space="preserve">not </w:t>
            </w:r>
            <w:r>
              <w:rPr>
                <w:rFonts w:ascii="Times New Roman"/>
                <w:spacing w:val="-1"/>
                <w:sz w:val="24"/>
              </w:rPr>
              <w:t>limited</w:t>
            </w:r>
            <w:r>
              <w:rPr>
                <w:rFonts w:ascii="Times New Roman"/>
                <w:sz w:val="24"/>
              </w:rPr>
              <w:t xml:space="preserve"> to, </w:t>
            </w:r>
            <w:r>
              <w:rPr>
                <w:rFonts w:ascii="Times New Roman"/>
                <w:spacing w:val="-1"/>
                <w:sz w:val="24"/>
              </w:rPr>
              <w:t xml:space="preserve">further </w:t>
            </w:r>
            <w:r>
              <w:rPr>
                <w:rFonts w:ascii="Times New Roman"/>
                <w:sz w:val="24"/>
              </w:rPr>
              <w:t>documentary</w:t>
            </w:r>
            <w:r>
              <w:rPr>
                <w:rFonts w:ascii="Times New Roman"/>
                <w:spacing w:val="-5"/>
                <w:sz w:val="24"/>
              </w:rPr>
              <w:t xml:space="preserve"> </w:t>
            </w:r>
            <w:r>
              <w:rPr>
                <w:rFonts w:ascii="Times New Roman"/>
                <w:sz w:val="24"/>
              </w:rPr>
              <w:t>or</w:t>
            </w:r>
            <w:r>
              <w:rPr>
                <w:rFonts w:ascii="Times New Roman"/>
                <w:spacing w:val="23"/>
                <w:sz w:val="24"/>
              </w:rPr>
              <w:t xml:space="preserve"> </w:t>
            </w:r>
            <w:r>
              <w:rPr>
                <w:rFonts w:ascii="Times New Roman"/>
                <w:spacing w:val="-1"/>
                <w:sz w:val="24"/>
              </w:rPr>
              <w:t>photographic evidence demonstrating</w:t>
            </w:r>
            <w:r>
              <w:rPr>
                <w:rFonts w:ascii="Times New Roman"/>
                <w:spacing w:val="-3"/>
                <w:sz w:val="24"/>
              </w:rPr>
              <w:t xml:space="preserve"> </w:t>
            </w:r>
            <w:r>
              <w:rPr>
                <w:rFonts w:ascii="Times New Roman"/>
                <w:sz w:val="24"/>
              </w:rPr>
              <w:t>the</w:t>
            </w:r>
            <w:r>
              <w:rPr>
                <w:rFonts w:ascii="Times New Roman"/>
                <w:spacing w:val="57"/>
                <w:sz w:val="24"/>
              </w:rPr>
              <w:t xml:space="preserve"> </w:t>
            </w:r>
            <w:r>
              <w:rPr>
                <w:rFonts w:ascii="Times New Roman"/>
                <w:spacing w:val="-1"/>
                <w:sz w:val="24"/>
              </w:rPr>
              <w:t>implementation</w:t>
            </w:r>
            <w:r>
              <w:rPr>
                <w:rFonts w:ascii="Times New Roman"/>
                <w:sz w:val="24"/>
              </w:rPr>
              <w:t xml:space="preserve"> of</w:t>
            </w:r>
            <w:r>
              <w:rPr>
                <w:rFonts w:ascii="Times New Roman"/>
                <w:spacing w:val="-1"/>
                <w:sz w:val="24"/>
              </w:rPr>
              <w:t xml:space="preserve"> conservation</w:t>
            </w:r>
            <w:r>
              <w:rPr>
                <w:rFonts w:ascii="Times New Roman"/>
                <w:sz w:val="24"/>
              </w:rPr>
              <w:t xml:space="preserve"> </w:t>
            </w:r>
            <w:r>
              <w:rPr>
                <w:rFonts w:ascii="Times New Roman"/>
                <w:spacing w:val="-1"/>
                <w:sz w:val="24"/>
              </w:rPr>
              <w:t>measures,</w:t>
            </w:r>
            <w:r>
              <w:rPr>
                <w:rFonts w:ascii="Times New Roman"/>
                <w:spacing w:val="53"/>
                <w:sz w:val="24"/>
              </w:rPr>
              <w:t xml:space="preserve"> </w:t>
            </w:r>
            <w:r>
              <w:rPr>
                <w:rFonts w:ascii="Times New Roman"/>
                <w:spacing w:val="-1"/>
                <w:sz w:val="24"/>
              </w:rPr>
              <w:t xml:space="preserve">specific </w:t>
            </w:r>
            <w:r>
              <w:rPr>
                <w:rFonts w:ascii="Times New Roman"/>
                <w:sz w:val="24"/>
              </w:rPr>
              <w:t xml:space="preserve">actions </w:t>
            </w:r>
            <w:r>
              <w:rPr>
                <w:rFonts w:ascii="Times New Roman"/>
                <w:spacing w:val="-1"/>
                <w:sz w:val="24"/>
              </w:rPr>
              <w:t>taken/to</w:t>
            </w:r>
            <w:r>
              <w:rPr>
                <w:rFonts w:ascii="Times New Roman"/>
                <w:sz w:val="24"/>
              </w:rPr>
              <w:t xml:space="preserve"> be</w:t>
            </w:r>
            <w:r>
              <w:rPr>
                <w:rFonts w:ascii="Times New Roman"/>
                <w:spacing w:val="-1"/>
                <w:sz w:val="24"/>
              </w:rPr>
              <w:t xml:space="preserve"> taken</w:t>
            </w:r>
            <w:r>
              <w:rPr>
                <w:rFonts w:ascii="Times New Roman"/>
                <w:sz w:val="24"/>
              </w:rPr>
              <w:t xml:space="preserve"> </w:t>
            </w:r>
            <w:r>
              <w:rPr>
                <w:rFonts w:ascii="Times New Roman"/>
                <w:spacing w:val="-1"/>
                <w:sz w:val="24"/>
              </w:rPr>
              <w:t>and</w:t>
            </w:r>
            <w:r>
              <w:rPr>
                <w:rFonts w:ascii="Times New Roman"/>
                <w:spacing w:val="33"/>
                <w:sz w:val="24"/>
              </w:rPr>
              <w:t xml:space="preserve"> </w:t>
            </w:r>
            <w:r>
              <w:rPr>
                <w:rFonts w:ascii="Times New Roman"/>
                <w:spacing w:val="-1"/>
                <w:sz w:val="24"/>
              </w:rPr>
              <w:t>expected</w:t>
            </w:r>
            <w:r>
              <w:rPr>
                <w:rFonts w:ascii="Times New Roman"/>
                <w:sz w:val="24"/>
              </w:rPr>
              <w:t xml:space="preserve"> time</w:t>
            </w:r>
            <w:r>
              <w:rPr>
                <w:rFonts w:ascii="Times New Roman"/>
                <w:spacing w:val="-1"/>
                <w:sz w:val="24"/>
              </w:rPr>
              <w:t xml:space="preserve"> frame </w:t>
            </w:r>
            <w:r>
              <w:rPr>
                <w:rFonts w:ascii="Times New Roman"/>
                <w:sz w:val="24"/>
              </w:rPr>
              <w:t>to effectively</w:t>
            </w:r>
            <w:r>
              <w:rPr>
                <w:rFonts w:ascii="Times New Roman"/>
                <w:spacing w:val="-5"/>
                <w:sz w:val="24"/>
              </w:rPr>
              <w:t xml:space="preserve"> </w:t>
            </w:r>
            <w:r>
              <w:rPr>
                <w:rFonts w:ascii="Times New Roman"/>
                <w:spacing w:val="-1"/>
                <w:sz w:val="24"/>
              </w:rPr>
              <w:t>address</w:t>
            </w:r>
            <w:r>
              <w:rPr>
                <w:rFonts w:ascii="Times New Roman"/>
                <w:spacing w:val="35"/>
                <w:sz w:val="24"/>
              </w:rPr>
              <w:t xml:space="preserve"> </w:t>
            </w:r>
            <w:r>
              <w:rPr>
                <w:rFonts w:ascii="Times New Roman"/>
                <w:sz w:val="24"/>
              </w:rPr>
              <w:t>possible</w:t>
            </w:r>
            <w:r>
              <w:rPr>
                <w:rFonts w:ascii="Times New Roman"/>
                <w:spacing w:val="-1"/>
                <w:sz w:val="24"/>
              </w:rPr>
              <w:t xml:space="preserve"> non-compliance.</w:t>
            </w:r>
            <w:r>
              <w:rPr>
                <w:rFonts w:ascii="Times New Roman"/>
                <w:spacing w:val="2"/>
                <w:sz w:val="24"/>
              </w:rPr>
              <w:t xml:space="preserve"> </w:t>
            </w:r>
            <w:r>
              <w:rPr>
                <w:rFonts w:ascii="Times New Roman"/>
                <w:spacing w:val="-1"/>
                <w:sz w:val="24"/>
              </w:rPr>
              <w:t>Contracting</w:t>
            </w:r>
            <w:r>
              <w:rPr>
                <w:rFonts w:ascii="Times New Roman"/>
                <w:spacing w:val="35"/>
                <w:sz w:val="24"/>
              </w:rPr>
              <w:t xml:space="preserve"> </w:t>
            </w:r>
            <w:r>
              <w:rPr>
                <w:rFonts w:ascii="Times New Roman"/>
                <w:spacing w:val="-1"/>
                <w:sz w:val="24"/>
              </w:rPr>
              <w:t>Parties</w:t>
            </w:r>
            <w:r>
              <w:rPr>
                <w:rFonts w:ascii="Times New Roman"/>
                <w:sz w:val="24"/>
              </w:rPr>
              <w:t xml:space="preserve"> should </w:t>
            </w:r>
            <w:r>
              <w:rPr>
                <w:rFonts w:ascii="Times New Roman"/>
                <w:spacing w:val="-1"/>
                <w:sz w:val="24"/>
              </w:rPr>
              <w:t>also</w:t>
            </w:r>
            <w:r>
              <w:rPr>
                <w:rFonts w:ascii="Times New Roman"/>
                <w:sz w:val="24"/>
              </w:rPr>
              <w:t xml:space="preserve"> </w:t>
            </w:r>
            <w:r>
              <w:rPr>
                <w:rFonts w:ascii="Times New Roman"/>
                <w:spacing w:val="-1"/>
                <w:sz w:val="24"/>
              </w:rPr>
              <w:t xml:space="preserve">include </w:t>
            </w:r>
            <w:r>
              <w:rPr>
                <w:rFonts w:ascii="Times New Roman"/>
                <w:sz w:val="24"/>
              </w:rPr>
              <w:t>a</w:t>
            </w:r>
            <w:r>
              <w:rPr>
                <w:rFonts w:ascii="Times New Roman"/>
                <w:spacing w:val="-1"/>
                <w:sz w:val="24"/>
              </w:rPr>
              <w:t xml:space="preserve"> suggested</w:t>
            </w:r>
            <w:r>
              <w:rPr>
                <w:rFonts w:ascii="Times New Roman"/>
                <w:spacing w:val="39"/>
                <w:sz w:val="24"/>
              </w:rPr>
              <w:t xml:space="preserve"> </w:t>
            </w:r>
            <w:r>
              <w:rPr>
                <w:rFonts w:ascii="Times New Roman"/>
                <w:spacing w:val="-1"/>
                <w:sz w:val="24"/>
              </w:rPr>
              <w:t xml:space="preserve">compliance </w:t>
            </w:r>
            <w:r>
              <w:rPr>
                <w:rFonts w:ascii="Times New Roman"/>
                <w:sz w:val="24"/>
              </w:rPr>
              <w:t>category</w:t>
            </w:r>
            <w:r>
              <w:rPr>
                <w:rFonts w:ascii="Times New Roman"/>
                <w:spacing w:val="-5"/>
                <w:sz w:val="24"/>
              </w:rPr>
              <w:t xml:space="preserve"> </w:t>
            </w:r>
            <w:r>
              <w:rPr>
                <w:rFonts w:ascii="Times New Roman"/>
                <w:sz w:val="24"/>
              </w:rPr>
              <w:t xml:space="preserve">from </w:t>
            </w:r>
            <w:r>
              <w:rPr>
                <w:rFonts w:ascii="Times New Roman"/>
                <w:spacing w:val="-1"/>
                <w:sz w:val="24"/>
              </w:rPr>
              <w:t>Annex</w:t>
            </w:r>
            <w:r>
              <w:rPr>
                <w:rFonts w:ascii="Times New Roman"/>
                <w:spacing w:val="2"/>
                <w:sz w:val="24"/>
              </w:rPr>
              <w:t xml:space="preserve"> </w:t>
            </w:r>
            <w:r>
              <w:rPr>
                <w:rFonts w:ascii="Times New Roman"/>
                <w:spacing w:val="-1"/>
                <w:sz w:val="24"/>
              </w:rPr>
              <w:t>10-10/B</w:t>
            </w:r>
            <w:r>
              <w:rPr>
                <w:rFonts w:ascii="Times New Roman"/>
                <w:spacing w:val="40"/>
                <w:sz w:val="24"/>
              </w:rPr>
              <w:t xml:space="preserve"> </w:t>
            </w:r>
            <w:r>
              <w:rPr>
                <w:rFonts w:ascii="Times New Roman"/>
                <w:spacing w:val="-1"/>
                <w:sz w:val="24"/>
              </w:rPr>
              <w:t>and</w:t>
            </w:r>
            <w:r>
              <w:rPr>
                <w:rFonts w:ascii="Times New Roman"/>
                <w:sz w:val="24"/>
              </w:rPr>
              <w:t xml:space="preserve"> </w:t>
            </w:r>
            <w:r>
              <w:rPr>
                <w:rFonts w:ascii="Times New Roman"/>
                <w:spacing w:val="1"/>
                <w:sz w:val="24"/>
              </w:rPr>
              <w:t>any</w:t>
            </w:r>
            <w:r>
              <w:rPr>
                <w:rFonts w:ascii="Times New Roman"/>
                <w:spacing w:val="-5"/>
                <w:sz w:val="24"/>
              </w:rPr>
              <w:t xml:space="preserve"> </w:t>
            </w:r>
            <w:r>
              <w:rPr>
                <w:rFonts w:ascii="Times New Roman"/>
                <w:spacing w:val="-1"/>
                <w:sz w:val="24"/>
              </w:rPr>
              <w:t>proposed</w:t>
            </w:r>
            <w:r>
              <w:rPr>
                <w:rFonts w:ascii="Times New Roman"/>
                <w:spacing w:val="2"/>
                <w:sz w:val="24"/>
              </w:rPr>
              <w:t xml:space="preserve"> </w:t>
            </w:r>
            <w:r>
              <w:rPr>
                <w:rFonts w:ascii="Times New Roman"/>
                <w:spacing w:val="-1"/>
                <w:sz w:val="24"/>
              </w:rPr>
              <w:t>further</w:t>
            </w:r>
            <w:r>
              <w:rPr>
                <w:rFonts w:ascii="Times New Roman"/>
                <w:spacing w:val="1"/>
                <w:sz w:val="24"/>
              </w:rPr>
              <w:t xml:space="preserve"> </w:t>
            </w:r>
            <w:r>
              <w:rPr>
                <w:rFonts w:ascii="Times New Roman"/>
                <w:spacing w:val="-1"/>
                <w:sz w:val="24"/>
              </w:rPr>
              <w:t>action)</w:t>
            </w:r>
          </w:p>
          <w:p w14:paraId="78DA0CCE" w14:textId="77777777" w:rsidR="002A29C4" w:rsidRDefault="00BC4F9A">
            <w:pPr>
              <w:pStyle w:val="TableParagraph"/>
              <w:spacing w:before="81"/>
              <w:ind w:left="99"/>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pacing w:val="-1"/>
                <w:sz w:val="24"/>
              </w:rPr>
              <w:t>Party]</w:t>
            </w:r>
          </w:p>
        </w:tc>
        <w:tc>
          <w:tcPr>
            <w:tcW w:w="1944" w:type="dxa"/>
            <w:tcBorders>
              <w:top w:val="single" w:sz="5" w:space="0" w:color="000000"/>
              <w:left w:val="single" w:sz="5" w:space="0" w:color="000000"/>
              <w:bottom w:val="single" w:sz="5" w:space="0" w:color="000000"/>
              <w:right w:val="single" w:sz="5" w:space="0" w:color="000000"/>
            </w:tcBorders>
          </w:tcPr>
          <w:p w14:paraId="602A2263" w14:textId="77777777" w:rsidR="002A29C4" w:rsidRDefault="00BC4F9A">
            <w:pPr>
              <w:pStyle w:val="TableParagraph"/>
              <w:spacing w:before="72"/>
              <w:ind w:left="102" w:right="182"/>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4B760B01" w14:textId="77777777" w:rsidR="002A29C4" w:rsidRDefault="00BC4F9A">
            <w:pPr>
              <w:pStyle w:val="TableParagraph"/>
              <w:spacing w:before="79" w:line="242" w:lineRule="auto"/>
              <w:ind w:left="102" w:right="136"/>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63A63FB4" w14:textId="77777777" w:rsidTr="00014AD9">
        <w:trPr>
          <w:trHeight w:hRule="exact" w:val="446"/>
        </w:trPr>
        <w:tc>
          <w:tcPr>
            <w:tcW w:w="3622" w:type="dxa"/>
            <w:tcBorders>
              <w:top w:val="single" w:sz="5" w:space="0" w:color="000000"/>
              <w:left w:val="single" w:sz="5" w:space="0" w:color="000000"/>
              <w:bottom w:val="single" w:sz="5" w:space="0" w:color="000000"/>
              <w:right w:val="single" w:sz="5" w:space="0" w:color="000000"/>
            </w:tcBorders>
          </w:tcPr>
          <w:p w14:paraId="75D7F3DD" w14:textId="77777777" w:rsidR="002A29C4" w:rsidRDefault="002A29C4"/>
        </w:tc>
        <w:tc>
          <w:tcPr>
            <w:tcW w:w="4294" w:type="dxa"/>
            <w:tcBorders>
              <w:top w:val="single" w:sz="5" w:space="0" w:color="000000"/>
              <w:left w:val="single" w:sz="5" w:space="0" w:color="000000"/>
              <w:bottom w:val="single" w:sz="5" w:space="0" w:color="000000"/>
              <w:right w:val="single" w:sz="5" w:space="0" w:color="000000"/>
            </w:tcBorders>
          </w:tcPr>
          <w:p w14:paraId="78B35FDD" w14:textId="77777777" w:rsidR="002A29C4" w:rsidRDefault="002A29C4"/>
        </w:tc>
        <w:tc>
          <w:tcPr>
            <w:tcW w:w="4430" w:type="dxa"/>
            <w:tcBorders>
              <w:top w:val="single" w:sz="5" w:space="0" w:color="000000"/>
              <w:left w:val="single" w:sz="5" w:space="0" w:color="000000"/>
              <w:bottom w:val="single" w:sz="5" w:space="0" w:color="000000"/>
              <w:right w:val="single" w:sz="5" w:space="0" w:color="000000"/>
            </w:tcBorders>
          </w:tcPr>
          <w:p w14:paraId="1471A7C9" w14:textId="77777777" w:rsidR="002A29C4" w:rsidRDefault="002A29C4"/>
        </w:tc>
        <w:tc>
          <w:tcPr>
            <w:tcW w:w="1944" w:type="dxa"/>
            <w:tcBorders>
              <w:top w:val="single" w:sz="5" w:space="0" w:color="000000"/>
              <w:left w:val="single" w:sz="5" w:space="0" w:color="000000"/>
              <w:bottom w:val="single" w:sz="5" w:space="0" w:color="000000"/>
              <w:right w:val="single" w:sz="5" w:space="0" w:color="000000"/>
            </w:tcBorders>
          </w:tcPr>
          <w:p w14:paraId="673E7F4B" w14:textId="77777777" w:rsidR="002A29C4" w:rsidRDefault="002A29C4"/>
        </w:tc>
      </w:tr>
    </w:tbl>
    <w:p w14:paraId="7BE6C5F6" w14:textId="77777777" w:rsidR="002A29C4" w:rsidRDefault="002A29C4">
      <w:pPr>
        <w:sectPr w:rsidR="002A29C4" w:rsidSect="00A31156">
          <w:headerReference w:type="even" r:id="rId10"/>
          <w:headerReference w:type="default" r:id="rId11"/>
          <w:footerReference w:type="default" r:id="rId12"/>
          <w:pgSz w:w="16840" w:h="11910" w:orient="landscape" w:code="9"/>
          <w:pgMar w:top="1418" w:right="1418" w:bottom="1418" w:left="1418" w:header="992" w:footer="992" w:gutter="0"/>
          <w:cols w:space="720"/>
        </w:sectPr>
      </w:pPr>
    </w:p>
    <w:p w14:paraId="054B0D3E" w14:textId="159E1E09" w:rsidR="002A29C4" w:rsidRDefault="00E22377" w:rsidP="00014AD9">
      <w:pPr>
        <w:pStyle w:val="cmannextitle"/>
        <w:rPr>
          <w:szCs w:val="24"/>
        </w:rPr>
      </w:pPr>
      <w:r>
        <w:rPr>
          <w:caps w:val="0"/>
        </w:rPr>
        <w:lastRenderedPageBreak/>
        <w:t>Part B: Obligations under</w:t>
      </w:r>
      <w:r>
        <w:rPr>
          <w:caps w:val="0"/>
          <w:spacing w:val="1"/>
        </w:rPr>
        <w:t xml:space="preserve"> </w:t>
      </w:r>
      <w:r>
        <w:rPr>
          <w:caps w:val="0"/>
          <w:spacing w:val="-2"/>
        </w:rPr>
        <w:t>Part</w:t>
      </w:r>
      <w:r>
        <w:rPr>
          <w:caps w:val="0"/>
        </w:rPr>
        <w:t xml:space="preserve"> D </w:t>
      </w:r>
      <w:r>
        <w:rPr>
          <w:caps w:val="0"/>
          <w:spacing w:val="1"/>
        </w:rPr>
        <w:t>of</w:t>
      </w:r>
      <w:r>
        <w:rPr>
          <w:caps w:val="0"/>
          <w:spacing w:val="-3"/>
        </w:rPr>
        <w:t xml:space="preserve"> </w:t>
      </w:r>
      <w:r>
        <w:rPr>
          <w:caps w:val="0"/>
        </w:rPr>
        <w:t>the Scheme of</w:t>
      </w:r>
      <w:r>
        <w:rPr>
          <w:caps w:val="0"/>
          <w:spacing w:val="-3"/>
        </w:rPr>
        <w:t xml:space="preserve"> </w:t>
      </w:r>
      <w:r>
        <w:rPr>
          <w:caps w:val="0"/>
        </w:rPr>
        <w:t>International Scientific Observation</w:t>
      </w:r>
    </w:p>
    <w:tbl>
      <w:tblPr>
        <w:tblW w:w="14321" w:type="dxa"/>
        <w:tblInd w:w="104" w:type="dxa"/>
        <w:tblLayout w:type="fixed"/>
        <w:tblCellMar>
          <w:left w:w="0" w:type="dxa"/>
          <w:right w:w="0" w:type="dxa"/>
        </w:tblCellMar>
        <w:tblLook w:val="01E0" w:firstRow="1" w:lastRow="1" w:firstColumn="1" w:lastColumn="1" w:noHBand="0" w:noVBand="0"/>
      </w:tblPr>
      <w:tblGrid>
        <w:gridCol w:w="3634"/>
        <w:gridCol w:w="4301"/>
        <w:gridCol w:w="4440"/>
        <w:gridCol w:w="1946"/>
      </w:tblGrid>
      <w:tr w:rsidR="002A29C4" w14:paraId="0A5717F7" w14:textId="77777777" w:rsidTr="00014AD9">
        <w:trPr>
          <w:trHeight w:hRule="exact" w:val="2182"/>
        </w:trPr>
        <w:tc>
          <w:tcPr>
            <w:tcW w:w="3634" w:type="dxa"/>
            <w:tcBorders>
              <w:top w:val="single" w:sz="5" w:space="0" w:color="000000"/>
              <w:left w:val="single" w:sz="5" w:space="0" w:color="000000"/>
              <w:bottom w:val="single" w:sz="5" w:space="0" w:color="000000"/>
              <w:right w:val="single" w:sz="5" w:space="0" w:color="000000"/>
            </w:tcBorders>
          </w:tcPr>
          <w:p w14:paraId="380F1352" w14:textId="77777777" w:rsidR="002A29C4" w:rsidRDefault="00BC4F9A">
            <w:pPr>
              <w:pStyle w:val="TableParagraph"/>
              <w:spacing w:before="77"/>
              <w:ind w:left="102" w:right="268"/>
              <w:rPr>
                <w:rFonts w:ascii="Times New Roman" w:eastAsia="Times New Roman" w:hAnsi="Times New Roman" w:cs="Times New Roman"/>
                <w:sz w:val="24"/>
                <w:szCs w:val="24"/>
              </w:rPr>
            </w:pPr>
            <w:r>
              <w:rPr>
                <w:rFonts w:ascii="Times New Roman"/>
                <w:b/>
                <w:spacing w:val="-1"/>
                <w:sz w:val="24"/>
              </w:rPr>
              <w:t>Obligations</w:t>
            </w:r>
            <w:r>
              <w:rPr>
                <w:rFonts w:ascii="Times New Roman"/>
                <w:b/>
                <w:spacing w:val="-3"/>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w:t>
            </w:r>
            <w:r>
              <w:rPr>
                <w:rFonts w:ascii="Times New Roman"/>
                <w:b/>
                <w:spacing w:val="33"/>
                <w:sz w:val="24"/>
              </w:rPr>
              <w:t xml:space="preserve"> </w:t>
            </w:r>
            <w:r>
              <w:rPr>
                <w:rFonts w:ascii="Times New Roman"/>
                <w:b/>
                <w:spacing w:val="-1"/>
                <w:sz w:val="24"/>
              </w:rPr>
              <w:t xml:space="preserve">Scheme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pacing w:val="25"/>
                <w:sz w:val="24"/>
              </w:rPr>
              <w:t xml:space="preserve"> </w:t>
            </w:r>
            <w:r>
              <w:rPr>
                <w:rFonts w:ascii="Times New Roman"/>
                <w:b/>
                <w:spacing w:val="-1"/>
                <w:sz w:val="24"/>
              </w:rPr>
              <w:t>Scientific Observation</w:t>
            </w:r>
          </w:p>
        </w:tc>
        <w:tc>
          <w:tcPr>
            <w:tcW w:w="4301" w:type="dxa"/>
            <w:tcBorders>
              <w:top w:val="single" w:sz="5" w:space="0" w:color="000000"/>
              <w:left w:val="single" w:sz="5" w:space="0" w:color="000000"/>
              <w:bottom w:val="single" w:sz="5" w:space="0" w:color="000000"/>
              <w:right w:val="single" w:sz="5" w:space="0" w:color="000000"/>
            </w:tcBorders>
          </w:tcPr>
          <w:p w14:paraId="35650D54" w14:textId="77777777" w:rsidR="002A29C4" w:rsidRDefault="00BC4F9A">
            <w:pPr>
              <w:pStyle w:val="TableParagraph"/>
              <w:spacing w:before="77"/>
              <w:ind w:left="102" w:right="210"/>
              <w:rPr>
                <w:rFonts w:ascii="Times New Roman" w:eastAsia="Times New Roman" w:hAnsi="Times New Roman" w:cs="Times New Roman"/>
                <w:sz w:val="24"/>
                <w:szCs w:val="24"/>
              </w:rPr>
            </w:pPr>
            <w:r>
              <w:rPr>
                <w:rFonts w:ascii="Times New Roman"/>
                <w:b/>
                <w:spacing w:val="-1"/>
                <w:sz w:val="24"/>
              </w:rPr>
              <w:t>Information</w:t>
            </w:r>
            <w:r>
              <w:rPr>
                <w:rFonts w:ascii="Times New Roman"/>
                <w:b/>
                <w:sz w:val="24"/>
              </w:rPr>
              <w:t xml:space="preserve"> </w:t>
            </w:r>
            <w:r>
              <w:rPr>
                <w:rFonts w:ascii="Times New Roman"/>
                <w:b/>
                <w:spacing w:val="-1"/>
                <w:sz w:val="24"/>
              </w:rPr>
              <w:t>relevant to</w:t>
            </w:r>
            <w:r>
              <w:rPr>
                <w:rFonts w:ascii="Times New Roman"/>
                <w:b/>
                <w:spacing w:val="2"/>
                <w:sz w:val="24"/>
              </w:rPr>
              <w:t xml:space="preserve"> </w:t>
            </w:r>
            <w:r>
              <w:rPr>
                <w:rFonts w:ascii="Times New Roman"/>
                <w:b/>
                <w:spacing w:val="-1"/>
                <w:sz w:val="24"/>
              </w:rPr>
              <w:t>the obligations</w:t>
            </w:r>
            <w:r>
              <w:rPr>
                <w:rFonts w:ascii="Times New Roman"/>
                <w:b/>
                <w:spacing w:val="49"/>
                <w:sz w:val="24"/>
              </w:rPr>
              <w:t xml:space="preserve"> </w:t>
            </w:r>
            <w:r>
              <w:rPr>
                <w:rFonts w:ascii="Times New Roman"/>
                <w:b/>
                <w:spacing w:val="-1"/>
                <w:sz w:val="24"/>
              </w:rPr>
              <w:t>under Part</w:t>
            </w:r>
            <w:r>
              <w:rPr>
                <w:rFonts w:ascii="Times New Roman"/>
                <w:b/>
                <w:spacing w:val="1"/>
                <w:sz w:val="24"/>
              </w:rPr>
              <w:t xml:space="preserve">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 of</w:t>
            </w:r>
            <w:r>
              <w:rPr>
                <w:rFonts w:ascii="Times New Roman"/>
                <w:b/>
                <w:spacing w:val="30"/>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w:t>
            </w:r>
            <w:r>
              <w:rPr>
                <w:rFonts w:ascii="Times New Roman"/>
                <w:b/>
                <w:spacing w:val="-4"/>
                <w:sz w:val="24"/>
              </w:rPr>
              <w:t xml:space="preserve"> </w:t>
            </w:r>
            <w:r>
              <w:rPr>
                <w:rFonts w:ascii="Times New Roman"/>
                <w:b/>
                <w:spacing w:val="-1"/>
                <w:sz w:val="24"/>
              </w:rPr>
              <w:t>Observation</w:t>
            </w:r>
          </w:p>
        </w:tc>
        <w:tc>
          <w:tcPr>
            <w:tcW w:w="4440" w:type="dxa"/>
            <w:tcBorders>
              <w:top w:val="single" w:sz="5" w:space="0" w:color="000000"/>
              <w:left w:val="single" w:sz="5" w:space="0" w:color="000000"/>
              <w:bottom w:val="single" w:sz="5" w:space="0" w:color="000000"/>
              <w:right w:val="single" w:sz="5" w:space="0" w:color="000000"/>
            </w:tcBorders>
          </w:tcPr>
          <w:p w14:paraId="00BD0F82" w14:textId="77777777" w:rsidR="002A29C4" w:rsidRDefault="00BC4F9A">
            <w:pPr>
              <w:pStyle w:val="TableParagraph"/>
              <w:spacing w:before="77"/>
              <w:ind w:left="102" w:right="106"/>
              <w:rPr>
                <w:rFonts w:ascii="Times New Roman" w:eastAsia="Times New Roman" w:hAnsi="Times New Roman" w:cs="Times New Roman"/>
                <w:sz w:val="24"/>
                <w:szCs w:val="24"/>
              </w:rPr>
            </w:pPr>
            <w:r>
              <w:rPr>
                <w:rFonts w:ascii="Times New Roman"/>
                <w:b/>
                <w:spacing w:val="-1"/>
                <w:sz w:val="24"/>
              </w:rPr>
              <w:t>Action</w:t>
            </w:r>
            <w:r>
              <w:rPr>
                <w:rFonts w:ascii="Times New Roman"/>
                <w:b/>
                <w:sz w:val="24"/>
              </w:rPr>
              <w:t xml:space="preserve"> </w:t>
            </w:r>
            <w:r>
              <w:rPr>
                <w:rFonts w:ascii="Times New Roman"/>
                <w:b/>
                <w:spacing w:val="-1"/>
                <w:sz w:val="24"/>
              </w:rPr>
              <w:t>taken</w:t>
            </w:r>
            <w:r>
              <w:rPr>
                <w:rFonts w:ascii="Times New Roman"/>
                <w:b/>
                <w:sz w:val="24"/>
              </w:rPr>
              <w:t xml:space="preserve"> </w:t>
            </w:r>
            <w:r>
              <w:rPr>
                <w:rFonts w:ascii="Times New Roman"/>
                <w:b/>
                <w:spacing w:val="-1"/>
                <w:sz w:val="24"/>
              </w:rPr>
              <w:t xml:space="preserve">under Part </w:t>
            </w:r>
            <w:r>
              <w:rPr>
                <w:rFonts w:ascii="Times New Roman"/>
                <w:b/>
                <w:sz w:val="24"/>
              </w:rPr>
              <w:t>D</w:t>
            </w:r>
            <w:r>
              <w:rPr>
                <w:rFonts w:ascii="Times New Roman"/>
                <w:b/>
                <w:spacing w:val="-1"/>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the Scheme</w:t>
            </w:r>
            <w:r>
              <w:rPr>
                <w:rFonts w:ascii="Times New Roman"/>
                <w:b/>
                <w:spacing w:val="35"/>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International</w:t>
            </w:r>
            <w:r>
              <w:rPr>
                <w:rFonts w:ascii="Times New Roman"/>
                <w:b/>
                <w:sz w:val="24"/>
              </w:rPr>
              <w:t xml:space="preserve"> </w:t>
            </w:r>
            <w:r>
              <w:rPr>
                <w:rFonts w:ascii="Times New Roman"/>
                <w:b/>
                <w:spacing w:val="-1"/>
                <w:sz w:val="24"/>
              </w:rPr>
              <w:t>Scientific Observation</w:t>
            </w:r>
          </w:p>
        </w:tc>
        <w:tc>
          <w:tcPr>
            <w:tcW w:w="1946" w:type="dxa"/>
            <w:tcBorders>
              <w:top w:val="single" w:sz="5" w:space="0" w:color="000000"/>
              <w:left w:val="single" w:sz="5" w:space="0" w:color="000000"/>
              <w:bottom w:val="single" w:sz="5" w:space="0" w:color="000000"/>
              <w:right w:val="single" w:sz="5" w:space="0" w:color="000000"/>
            </w:tcBorders>
          </w:tcPr>
          <w:p w14:paraId="7008A658" w14:textId="77777777" w:rsidR="002A29C4" w:rsidRDefault="00BC4F9A">
            <w:pPr>
              <w:pStyle w:val="TableParagraph"/>
              <w:spacing w:before="72"/>
              <w:ind w:left="102" w:right="184"/>
              <w:rPr>
                <w:rFonts w:ascii="Times New Roman" w:eastAsia="Times New Roman" w:hAnsi="Times New Roman" w:cs="Times New Roman"/>
                <w:sz w:val="24"/>
                <w:szCs w:val="24"/>
              </w:rPr>
            </w:pPr>
            <w:r>
              <w:rPr>
                <w:rFonts w:ascii="Times New Roman"/>
                <w:spacing w:val="-1"/>
                <w:sz w:val="24"/>
              </w:rPr>
              <w:t>SCIC</w:t>
            </w:r>
            <w:r>
              <w:rPr>
                <w:rFonts w:ascii="Times New Roman"/>
                <w:sz w:val="24"/>
              </w:rPr>
              <w:t xml:space="preserve"> </w:t>
            </w:r>
            <w:r>
              <w:rPr>
                <w:rFonts w:ascii="Times New Roman"/>
                <w:spacing w:val="-1"/>
                <w:sz w:val="24"/>
              </w:rPr>
              <w:t>comments/</w:t>
            </w:r>
            <w:r>
              <w:rPr>
                <w:rFonts w:ascii="Times New Roman"/>
                <w:spacing w:val="28"/>
                <w:sz w:val="24"/>
              </w:rPr>
              <w:t xml:space="preserve"> </w:t>
            </w:r>
            <w:r>
              <w:rPr>
                <w:rFonts w:ascii="Times New Roman"/>
                <w:spacing w:val="-1"/>
                <w:sz w:val="24"/>
              </w:rPr>
              <w:t>compliance</w:t>
            </w:r>
            <w:r>
              <w:rPr>
                <w:rFonts w:ascii="Times New Roman"/>
                <w:spacing w:val="25"/>
                <w:sz w:val="24"/>
              </w:rPr>
              <w:t xml:space="preserve"> </w:t>
            </w:r>
            <w:r>
              <w:rPr>
                <w:rFonts w:ascii="Times New Roman"/>
                <w:spacing w:val="-1"/>
                <w:sz w:val="24"/>
              </w:rPr>
              <w:t>status/</w:t>
            </w:r>
            <w:r>
              <w:rPr>
                <w:rFonts w:ascii="Times New Roman"/>
                <w:spacing w:val="26"/>
                <w:sz w:val="24"/>
              </w:rPr>
              <w:t xml:space="preserve"> </w:t>
            </w:r>
            <w:r>
              <w:rPr>
                <w:rFonts w:ascii="Times New Roman"/>
                <w:spacing w:val="-1"/>
                <w:sz w:val="24"/>
              </w:rPr>
              <w:t>recommended</w:t>
            </w:r>
            <w:r>
              <w:rPr>
                <w:rFonts w:ascii="Times New Roman"/>
                <w:spacing w:val="25"/>
                <w:sz w:val="24"/>
              </w:rPr>
              <w:t xml:space="preserve"> </w:t>
            </w:r>
            <w:r>
              <w:rPr>
                <w:rFonts w:ascii="Times New Roman"/>
                <w:spacing w:val="-1"/>
                <w:sz w:val="24"/>
              </w:rPr>
              <w:t>action(s)</w:t>
            </w:r>
          </w:p>
          <w:p w14:paraId="16E2800C" w14:textId="77777777" w:rsidR="002A29C4" w:rsidRDefault="00BC4F9A">
            <w:pPr>
              <w:pStyle w:val="TableParagraph"/>
              <w:spacing w:before="77" w:line="242" w:lineRule="auto"/>
              <w:ind w:left="102" w:right="138"/>
              <w:rPr>
                <w:rFonts w:ascii="Times New Roman" w:eastAsia="Times New Roman" w:hAnsi="Times New Roman" w:cs="Times New Roman"/>
                <w:sz w:val="24"/>
                <w:szCs w:val="24"/>
              </w:rPr>
            </w:pPr>
            <w:r>
              <w:rPr>
                <w:rFonts w:ascii="Times New Roman"/>
                <w:sz w:val="24"/>
              </w:rPr>
              <w:t>[To be</w:t>
            </w:r>
            <w:r>
              <w:rPr>
                <w:rFonts w:ascii="Times New Roman"/>
                <w:spacing w:val="-1"/>
                <w:sz w:val="24"/>
              </w:rPr>
              <w:t xml:space="preserve"> completed</w:t>
            </w:r>
            <w:r>
              <w:rPr>
                <w:rFonts w:ascii="Times New Roman"/>
                <w:spacing w:val="26"/>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SCIC]</w:t>
            </w:r>
          </w:p>
        </w:tc>
      </w:tr>
      <w:tr w:rsidR="002A29C4" w14:paraId="1DE1DDBD" w14:textId="77777777" w:rsidTr="00014AD9">
        <w:trPr>
          <w:trHeight w:hRule="exact" w:val="446"/>
        </w:trPr>
        <w:tc>
          <w:tcPr>
            <w:tcW w:w="3634" w:type="dxa"/>
            <w:tcBorders>
              <w:top w:val="single" w:sz="5" w:space="0" w:color="000000"/>
              <w:left w:val="single" w:sz="5" w:space="0" w:color="000000"/>
              <w:bottom w:val="single" w:sz="5" w:space="0" w:color="000000"/>
              <w:right w:val="single" w:sz="5" w:space="0" w:color="000000"/>
            </w:tcBorders>
          </w:tcPr>
          <w:p w14:paraId="4A3F1CC5" w14:textId="77777777" w:rsidR="002A29C4" w:rsidRDefault="002A29C4"/>
        </w:tc>
        <w:tc>
          <w:tcPr>
            <w:tcW w:w="4301" w:type="dxa"/>
            <w:tcBorders>
              <w:top w:val="single" w:sz="5" w:space="0" w:color="000000"/>
              <w:left w:val="single" w:sz="5" w:space="0" w:color="000000"/>
              <w:bottom w:val="single" w:sz="5" w:space="0" w:color="000000"/>
              <w:right w:val="single" w:sz="5" w:space="0" w:color="000000"/>
            </w:tcBorders>
          </w:tcPr>
          <w:p w14:paraId="723F9AB0" w14:textId="77777777" w:rsidR="002A29C4" w:rsidRDefault="002A29C4"/>
        </w:tc>
        <w:tc>
          <w:tcPr>
            <w:tcW w:w="4440" w:type="dxa"/>
            <w:tcBorders>
              <w:top w:val="single" w:sz="5" w:space="0" w:color="000000"/>
              <w:left w:val="single" w:sz="5" w:space="0" w:color="000000"/>
              <w:bottom w:val="single" w:sz="5" w:space="0" w:color="000000"/>
              <w:right w:val="single" w:sz="5" w:space="0" w:color="000000"/>
            </w:tcBorders>
          </w:tcPr>
          <w:p w14:paraId="0D1E4C13" w14:textId="77777777" w:rsidR="002A29C4" w:rsidRDefault="002A29C4"/>
        </w:tc>
        <w:tc>
          <w:tcPr>
            <w:tcW w:w="1946" w:type="dxa"/>
            <w:tcBorders>
              <w:top w:val="single" w:sz="5" w:space="0" w:color="000000"/>
              <w:left w:val="single" w:sz="5" w:space="0" w:color="000000"/>
              <w:bottom w:val="single" w:sz="5" w:space="0" w:color="000000"/>
              <w:right w:val="single" w:sz="5" w:space="0" w:color="000000"/>
            </w:tcBorders>
          </w:tcPr>
          <w:p w14:paraId="5E592B60" w14:textId="77777777" w:rsidR="002A29C4" w:rsidRDefault="002A29C4"/>
        </w:tc>
      </w:tr>
    </w:tbl>
    <w:p w14:paraId="7D0469A8" w14:textId="77777777" w:rsidR="002A29C4" w:rsidRDefault="002A29C4">
      <w:pPr>
        <w:sectPr w:rsidR="002A29C4" w:rsidSect="00A31156">
          <w:footerReference w:type="default" r:id="rId13"/>
          <w:pgSz w:w="16840" w:h="11910" w:orient="landscape" w:code="9"/>
          <w:pgMar w:top="1418" w:right="1418" w:bottom="1418" w:left="1418" w:header="992" w:footer="992" w:gutter="0"/>
          <w:cols w:space="720"/>
        </w:sectPr>
      </w:pPr>
    </w:p>
    <w:p w14:paraId="641EF3A6" w14:textId="2B22BDD4" w:rsidR="002A29C4" w:rsidRDefault="00E22377" w:rsidP="00A31156">
      <w:pPr>
        <w:pStyle w:val="cmannexno"/>
      </w:pPr>
      <w:r>
        <w:rPr>
          <w:caps w:val="0"/>
          <w:spacing w:val="-1"/>
        </w:rPr>
        <w:lastRenderedPageBreak/>
        <w:t xml:space="preserve">Annex </w:t>
      </w:r>
      <w:r w:rsidR="00BC4F9A">
        <w:t>10-10/B</w:t>
      </w:r>
    </w:p>
    <w:p w14:paraId="54F9CFE5" w14:textId="7604C243" w:rsidR="002A29C4" w:rsidRDefault="00E22377" w:rsidP="00014AD9">
      <w:pPr>
        <w:pStyle w:val="cmannextitle"/>
        <w:rPr>
          <w:bCs/>
        </w:rPr>
      </w:pPr>
      <w:r>
        <w:rPr>
          <w:caps w:val="0"/>
        </w:rPr>
        <w:t xml:space="preserve">Compliance </w:t>
      </w:r>
      <w:bookmarkStart w:id="15" w:name="_GoBack"/>
      <w:r w:rsidR="00515357">
        <w:rPr>
          <w:caps w:val="0"/>
        </w:rPr>
        <w:t>status categories</w:t>
      </w:r>
      <w:bookmarkEnd w:id="15"/>
    </w:p>
    <w:tbl>
      <w:tblPr>
        <w:tblW w:w="14175" w:type="dxa"/>
        <w:tblInd w:w="108" w:type="dxa"/>
        <w:tblLayout w:type="fixed"/>
        <w:tblLook w:val="01E0" w:firstRow="1" w:lastRow="1" w:firstColumn="1" w:lastColumn="1" w:noHBand="0" w:noVBand="0"/>
      </w:tblPr>
      <w:tblGrid>
        <w:gridCol w:w="2652"/>
        <w:gridCol w:w="5794"/>
        <w:gridCol w:w="5729"/>
      </w:tblGrid>
      <w:tr w:rsidR="002A29C4" w14:paraId="714F0D5D" w14:textId="77777777" w:rsidTr="00014AD9">
        <w:trPr>
          <w:trHeight w:hRule="exact" w:val="407"/>
        </w:trPr>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67E3970E" w14:textId="5C53922F" w:rsidR="002A29C4" w:rsidRDefault="00BC4F9A" w:rsidP="00014AD9">
            <w:pPr>
              <w:pStyle w:val="TableParagraph"/>
              <w:spacing w:before="60" w:after="60"/>
              <w:jc w:val="center"/>
              <w:rPr>
                <w:rFonts w:ascii="Times New Roman" w:eastAsia="Times New Roman" w:hAnsi="Times New Roman" w:cs="Times New Roman"/>
                <w:sz w:val="16"/>
                <w:szCs w:val="16"/>
              </w:rPr>
            </w:pPr>
            <w:r>
              <w:rPr>
                <w:rFonts w:ascii="Times New Roman"/>
                <w:b/>
                <w:spacing w:val="-1"/>
                <w:sz w:val="24"/>
              </w:rPr>
              <w:t>Compliance status</w:t>
            </w:r>
            <w:r>
              <w:rPr>
                <w:rFonts w:ascii="Times New Roman"/>
                <w:spacing w:val="-1"/>
                <w:position w:val="11"/>
                <w:sz w:val="16"/>
              </w:rPr>
              <w:t>1</w:t>
            </w:r>
          </w:p>
        </w:tc>
        <w:tc>
          <w:tcPr>
            <w:tcW w:w="5794" w:type="dxa"/>
            <w:tcBorders>
              <w:top w:val="single" w:sz="5" w:space="0" w:color="000000"/>
              <w:left w:val="single" w:sz="5" w:space="0" w:color="000000"/>
              <w:bottom w:val="single" w:sz="5" w:space="0" w:color="000000"/>
              <w:right w:val="single" w:sz="5" w:space="0" w:color="000000"/>
            </w:tcBorders>
            <w:shd w:val="clear" w:color="auto" w:fill="C1C1C1"/>
          </w:tcPr>
          <w:p w14:paraId="2126D5D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tcBorders>
              <w:top w:val="single" w:sz="5" w:space="0" w:color="000000"/>
              <w:left w:val="single" w:sz="5" w:space="0" w:color="000000"/>
              <w:bottom w:val="single" w:sz="5" w:space="0" w:color="000000"/>
              <w:right w:val="single" w:sz="5" w:space="0" w:color="000000"/>
            </w:tcBorders>
            <w:shd w:val="clear" w:color="auto" w:fill="C1C1C1"/>
          </w:tcPr>
          <w:p w14:paraId="69E7810F"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1B332416" w14:textId="77777777" w:rsidTr="00014AD9">
        <w:trPr>
          <w:trHeight w:hRule="exact" w:val="444"/>
        </w:trPr>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00C09EBA" w14:textId="13BF13A2"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Compliant</w:t>
            </w:r>
          </w:p>
        </w:tc>
        <w:tc>
          <w:tcPr>
            <w:tcW w:w="5794" w:type="dxa"/>
            <w:tcBorders>
              <w:top w:val="single" w:sz="5" w:space="0" w:color="000000"/>
              <w:left w:val="single" w:sz="5" w:space="0" w:color="000000"/>
              <w:bottom w:val="single" w:sz="5" w:space="0" w:color="000000"/>
              <w:right w:val="single" w:sz="5" w:space="0" w:color="000000"/>
            </w:tcBorders>
          </w:tcPr>
          <w:p w14:paraId="7895F57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3"/>
                <w:sz w:val="24"/>
              </w:rPr>
              <w:t xml:space="preserve"> </w:t>
            </w:r>
            <w:r>
              <w:rPr>
                <w:rFonts w:ascii="Times New Roman"/>
                <w:sz w:val="24"/>
              </w:rPr>
              <w:t>fully</w:t>
            </w:r>
            <w:r>
              <w:rPr>
                <w:rFonts w:ascii="Times New Roman"/>
                <w:spacing w:val="-3"/>
                <w:sz w:val="24"/>
              </w:rPr>
              <w:t xml:space="preserve"> </w:t>
            </w:r>
            <w:r>
              <w:rPr>
                <w:rFonts w:ascii="Times New Roman"/>
                <w:sz w:val="24"/>
              </w:rPr>
              <w:t xml:space="preserve">compliant </w:t>
            </w:r>
            <w:r>
              <w:rPr>
                <w:rFonts w:ascii="Times New Roman"/>
                <w:spacing w:val="-1"/>
                <w:sz w:val="24"/>
              </w:rPr>
              <w:t>with</w:t>
            </w:r>
            <w:r>
              <w:rPr>
                <w:rFonts w:ascii="Times New Roman"/>
                <w:sz w:val="24"/>
              </w:rPr>
              <w:t xml:space="preserve"> </w:t>
            </w:r>
            <w:r>
              <w:rPr>
                <w:rFonts w:ascii="Times New Roman"/>
                <w:spacing w:val="-1"/>
                <w:sz w:val="24"/>
              </w:rPr>
              <w:t>obligations</w:t>
            </w:r>
          </w:p>
        </w:tc>
        <w:tc>
          <w:tcPr>
            <w:tcW w:w="5729" w:type="dxa"/>
            <w:tcBorders>
              <w:top w:val="single" w:sz="5" w:space="0" w:color="000000"/>
              <w:left w:val="single" w:sz="5" w:space="0" w:color="000000"/>
              <w:bottom w:val="single" w:sz="5" w:space="0" w:color="000000"/>
              <w:right w:val="single" w:sz="5" w:space="0" w:color="000000"/>
            </w:tcBorders>
          </w:tcPr>
          <w:p w14:paraId="2BF6193E"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385F21F6"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13FC1B3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Minor non-compliant</w:t>
            </w:r>
          </w:p>
          <w:p w14:paraId="6CA6FCDD" w14:textId="77777777" w:rsidR="002A29C4" w:rsidRDefault="00BC4F9A" w:rsidP="00014AD9">
            <w:pPr>
              <w:pStyle w:val="TableParagraph"/>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p w14:paraId="49ABC6F2" w14:textId="195DC487" w:rsidR="009211D4" w:rsidRDefault="009211D4" w:rsidP="00014AD9">
            <w:pPr>
              <w:pStyle w:val="TableParagraph"/>
              <w:rPr>
                <w:rFonts w:ascii="Times New Roman" w:eastAsia="Times New Roman" w:hAnsi="Times New Roman" w:cs="Times New Roman"/>
                <w:sz w:val="24"/>
                <w:szCs w:val="24"/>
              </w:rPr>
            </w:pPr>
            <w:r>
              <w:rPr>
                <w:rFonts w:ascii="Times New Roman"/>
                <w:b/>
                <w:spacing w:val="-1"/>
                <w:sz w:val="24"/>
              </w:rPr>
              <w:t>(Level 1)</w:t>
            </w:r>
          </w:p>
        </w:tc>
        <w:tc>
          <w:tcPr>
            <w:tcW w:w="5794" w:type="dxa"/>
            <w:tcBorders>
              <w:top w:val="single" w:sz="5" w:space="0" w:color="000000"/>
              <w:left w:val="single" w:sz="5" w:space="0" w:color="000000"/>
              <w:bottom w:val="single" w:sz="5" w:space="0" w:color="000000"/>
              <w:right w:val="single" w:sz="5" w:space="0" w:color="000000"/>
            </w:tcBorders>
          </w:tcPr>
          <w:p w14:paraId="5DFC08D4" w14:textId="35D0E11A" w:rsidR="002A29C4" w:rsidRDefault="00BC4F9A" w:rsidP="00014AD9">
            <w:pPr>
              <w:pStyle w:val="TableParagraph"/>
              <w:spacing w:before="60"/>
              <w:rPr>
                <w:rFonts w:ascii="Times New Roman" w:eastAsia="Times New Roman" w:hAnsi="Times New Roman" w:cs="Times New Roman"/>
                <w:sz w:val="24"/>
                <w:szCs w:val="24"/>
              </w:rPr>
            </w:pPr>
            <w:r>
              <w:rPr>
                <w:rFonts w:ascii="Times New Roman"/>
                <w:sz w:val="24"/>
              </w:rPr>
              <w:t>Minor</w:t>
            </w:r>
            <w:r>
              <w:rPr>
                <w:rFonts w:ascii="Times New Roman"/>
                <w:spacing w:val="-1"/>
                <w:sz w:val="24"/>
              </w:rPr>
              <w:t xml:space="preserve"> infringements</w:t>
            </w:r>
            <w:r>
              <w:rPr>
                <w:rFonts w:ascii="Times New Roman"/>
                <w:sz w:val="24"/>
              </w:rPr>
              <w:t xml:space="preserve"> evident</w:t>
            </w:r>
          </w:p>
        </w:tc>
        <w:tc>
          <w:tcPr>
            <w:tcW w:w="5729" w:type="dxa"/>
            <w:tcBorders>
              <w:top w:val="single" w:sz="5" w:space="0" w:color="000000"/>
              <w:left w:val="single" w:sz="5" w:space="0" w:color="000000"/>
              <w:bottom w:val="single" w:sz="5" w:space="0" w:color="000000"/>
              <w:right w:val="single" w:sz="5" w:space="0" w:color="000000"/>
            </w:tcBorders>
          </w:tcPr>
          <w:p w14:paraId="28EBA1D5" w14:textId="40ACB577" w:rsidR="002A29C4" w:rsidRDefault="00014AD9" w:rsidP="0088000C">
            <w:pPr>
              <w:pStyle w:val="ListParagraph"/>
              <w:spacing w:before="60" w:after="60"/>
              <w:ind w:left="284" w:hanging="284"/>
              <w:rPr>
                <w:rFonts w:ascii="Times New Roman" w:eastAsia="Times New Roman" w:hAnsi="Times New Roman" w:cs="Times New Roman"/>
                <w:sz w:val="24"/>
                <w:szCs w:val="24"/>
              </w:rPr>
            </w:pPr>
            <w:r>
              <w:rPr>
                <w:rFonts w:ascii="Times New Roman" w:hAnsi="Times New Roman" w:cs="Times New Roman"/>
                <w:spacing w:val="-1"/>
                <w:sz w:val="24"/>
              </w:rPr>
              <w:t>•</w:t>
            </w:r>
            <w:r>
              <w:rPr>
                <w:rFonts w:ascii="Times New Roman"/>
                <w:spacing w:val="-1"/>
                <w:sz w:val="24"/>
              </w:rPr>
              <w:tab/>
            </w:r>
            <w:r w:rsidR="00BC4F9A">
              <w:rPr>
                <w:rFonts w:ascii="Times New Roman"/>
                <w:spacing w:val="-1"/>
                <w:sz w:val="24"/>
              </w:rPr>
              <w:t xml:space="preserve">Review </w:t>
            </w:r>
            <w:r w:rsidR="00BC4F9A">
              <w:rPr>
                <w:rFonts w:ascii="Times New Roman"/>
                <w:spacing w:val="2"/>
                <w:sz w:val="24"/>
              </w:rPr>
              <w:t>by</w:t>
            </w:r>
            <w:r w:rsidR="00BC4F9A">
              <w:rPr>
                <w:rFonts w:ascii="Times New Roman"/>
                <w:spacing w:val="-5"/>
                <w:sz w:val="24"/>
              </w:rPr>
              <w:t xml:space="preserve"> </w:t>
            </w:r>
            <w:r w:rsidR="00BC4F9A">
              <w:rPr>
                <w:rFonts w:ascii="Times New Roman"/>
                <w:spacing w:val="-1"/>
                <w:sz w:val="24"/>
              </w:rPr>
              <w:t>SCIC</w:t>
            </w:r>
            <w:r w:rsidR="00BC4F9A">
              <w:rPr>
                <w:rFonts w:ascii="Times New Roman"/>
                <w:sz w:val="24"/>
              </w:rPr>
              <w:t xml:space="preserve"> </w:t>
            </w:r>
            <w:r w:rsidR="00BC4F9A">
              <w:rPr>
                <w:rFonts w:ascii="Times New Roman"/>
                <w:spacing w:val="-1"/>
                <w:sz w:val="24"/>
              </w:rPr>
              <w:t>and</w:t>
            </w:r>
            <w:r w:rsidR="00BC4F9A">
              <w:rPr>
                <w:rFonts w:ascii="Times New Roman"/>
                <w:sz w:val="24"/>
              </w:rPr>
              <w:t xml:space="preserve"> Commission </w:t>
            </w:r>
            <w:r w:rsidR="00BC4F9A">
              <w:rPr>
                <w:rFonts w:ascii="Times New Roman"/>
                <w:spacing w:val="-1"/>
                <w:sz w:val="24"/>
              </w:rPr>
              <w:t>and</w:t>
            </w:r>
            <w:r w:rsidR="00BC4F9A">
              <w:rPr>
                <w:rFonts w:ascii="Times New Roman"/>
                <w:sz w:val="24"/>
              </w:rPr>
              <w:t xml:space="preserve"> </w:t>
            </w:r>
            <w:r w:rsidR="00BC4F9A">
              <w:rPr>
                <w:rFonts w:ascii="Times New Roman"/>
                <w:spacing w:val="-1"/>
                <w:sz w:val="24"/>
              </w:rPr>
              <w:t>recommend</w:t>
            </w:r>
            <w:r w:rsidR="00BC4F9A">
              <w:rPr>
                <w:rFonts w:ascii="Times New Roman"/>
                <w:spacing w:val="32"/>
                <w:sz w:val="24"/>
              </w:rPr>
              <w:t xml:space="preserve"> </w:t>
            </w:r>
            <w:r w:rsidR="00BC4F9A">
              <w:rPr>
                <w:rFonts w:ascii="Times New Roman"/>
                <w:spacing w:val="-1"/>
                <w:sz w:val="24"/>
              </w:rPr>
              <w:t>further action(s)</w:t>
            </w:r>
          </w:p>
          <w:p w14:paraId="72AC22AC"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non-compliance</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technical</w:t>
            </w:r>
            <w:r>
              <w:rPr>
                <w:rFonts w:ascii="Times New Roman"/>
                <w:sz w:val="24"/>
              </w:rPr>
              <w:t xml:space="preserve"> or</w:t>
            </w:r>
            <w:r>
              <w:rPr>
                <w:rFonts w:ascii="Times New Roman"/>
                <w:spacing w:val="-1"/>
                <w:sz w:val="24"/>
              </w:rPr>
              <w:t xml:space="preserve"> </w:t>
            </w:r>
            <w:r>
              <w:rPr>
                <w:rFonts w:ascii="Times New Roman"/>
                <w:sz w:val="24"/>
              </w:rPr>
              <w:t>minor</w:t>
            </w:r>
            <w:r>
              <w:rPr>
                <w:rFonts w:ascii="Times New Roman"/>
                <w:spacing w:val="41"/>
                <w:sz w:val="24"/>
              </w:rPr>
              <w:t xml:space="preserve"> </w:t>
            </w:r>
            <w:r>
              <w:rPr>
                <w:rFonts w:ascii="Times New Roman"/>
                <w:spacing w:val="-1"/>
                <w:sz w:val="24"/>
              </w:rPr>
              <w:t>nature,</w:t>
            </w:r>
            <w:r>
              <w:rPr>
                <w:rFonts w:ascii="Times New Roman"/>
                <w:sz w:val="24"/>
              </w:rPr>
              <w:t xml:space="preserve"> or</w:t>
            </w:r>
            <w:r>
              <w:rPr>
                <w:rFonts w:ascii="Times New Roman"/>
                <w:spacing w:val="-1"/>
                <w:sz w:val="24"/>
              </w:rPr>
              <w:t xml:space="preserve"> </w:t>
            </w:r>
            <w:r>
              <w:rPr>
                <w:rFonts w:ascii="Times New Roman"/>
                <w:sz w:val="24"/>
              </w:rPr>
              <w:t xml:space="preserve">which </w:t>
            </w:r>
            <w:r>
              <w:rPr>
                <w:rFonts w:ascii="Times New Roman"/>
                <w:spacing w:val="-1"/>
                <w:sz w:val="24"/>
              </w:rPr>
              <w:t>requires</w:t>
            </w:r>
            <w:r>
              <w:rPr>
                <w:rFonts w:ascii="Times New Roman"/>
                <w:spacing w:val="2"/>
                <w:sz w:val="24"/>
              </w:rPr>
              <w:t xml:space="preserve"> </w:t>
            </w:r>
            <w:r>
              <w:rPr>
                <w:rFonts w:ascii="Times New Roman"/>
                <w:sz w:val="24"/>
              </w:rPr>
              <w:t>the</w:t>
            </w:r>
            <w:r>
              <w:rPr>
                <w:rFonts w:ascii="Times New Roman"/>
                <w:spacing w:val="-1"/>
                <w:sz w:val="24"/>
              </w:rPr>
              <w:t xml:space="preserve"> provision</w:t>
            </w:r>
            <w:r>
              <w:rPr>
                <w:rFonts w:ascii="Times New Roman"/>
                <w:sz w:val="24"/>
              </w:rPr>
              <w:t xml:space="preserve"> of</w:t>
            </w:r>
            <w:r>
              <w:rPr>
                <w:rFonts w:ascii="Times New Roman"/>
                <w:spacing w:val="-1"/>
                <w:sz w:val="24"/>
              </w:rPr>
              <w:t xml:space="preserve"> further</w:t>
            </w:r>
            <w:r>
              <w:rPr>
                <w:rFonts w:ascii="Times New Roman"/>
                <w:spacing w:val="45"/>
                <w:sz w:val="24"/>
              </w:rPr>
              <w:t xml:space="preserve"> </w:t>
            </w:r>
            <w:r>
              <w:rPr>
                <w:rFonts w:ascii="Times New Roman"/>
                <w:spacing w:val="-1"/>
                <w:sz w:val="24"/>
              </w:rPr>
              <w:t>actions</w:t>
            </w:r>
            <w:r>
              <w:rPr>
                <w:rFonts w:ascii="Times New Roman"/>
                <w:sz w:val="24"/>
              </w:rPr>
              <w:t xml:space="preserve"> </w:t>
            </w:r>
            <w:r>
              <w:rPr>
                <w:rFonts w:ascii="Times New Roman"/>
                <w:spacing w:val="1"/>
                <w:sz w:val="24"/>
              </w:rPr>
              <w:t>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p w14:paraId="50BB0676"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z w:val="24"/>
              </w:rPr>
              <w:t>Identify</w:t>
            </w:r>
            <w:r>
              <w:rPr>
                <w:rFonts w:ascii="Times New Roman"/>
                <w:spacing w:val="-5"/>
                <w:sz w:val="24"/>
              </w:rPr>
              <w:t xml:space="preserve"> </w:t>
            </w:r>
            <w:r>
              <w:rPr>
                <w:rFonts w:ascii="Times New Roman"/>
                <w:spacing w:val="-1"/>
                <w:sz w:val="24"/>
              </w:rPr>
              <w:t>actions</w:t>
            </w:r>
            <w:r>
              <w:rPr>
                <w:rFonts w:ascii="Times New Roman"/>
                <w:sz w:val="24"/>
              </w:rPr>
              <w:t xml:space="preserve"> </w:t>
            </w:r>
            <w:r>
              <w:rPr>
                <w:rFonts w:ascii="Times New Roman"/>
                <w:spacing w:val="-1"/>
                <w:sz w:val="24"/>
              </w:rPr>
              <w:t>and</w:t>
            </w:r>
            <w:r>
              <w:rPr>
                <w:rFonts w:ascii="Times New Roman"/>
                <w:sz w:val="24"/>
              </w:rPr>
              <w:t xml:space="preserve"> time</w:t>
            </w:r>
            <w:r>
              <w:rPr>
                <w:rFonts w:ascii="Times New Roman"/>
                <w:spacing w:val="1"/>
                <w:sz w:val="24"/>
              </w:rPr>
              <w:t xml:space="preserve"> </w:t>
            </w:r>
            <w:r>
              <w:rPr>
                <w:rFonts w:ascii="Times New Roman"/>
                <w:spacing w:val="-1"/>
                <w:sz w:val="24"/>
              </w:rPr>
              <w:t>frames</w:t>
            </w:r>
            <w:r>
              <w:rPr>
                <w:rFonts w:ascii="Times New Roman"/>
                <w:sz w:val="24"/>
              </w:rPr>
              <w:t xml:space="preserve"> on </w:t>
            </w:r>
            <w:r>
              <w:rPr>
                <w:rFonts w:ascii="Times New Roman"/>
                <w:spacing w:val="-1"/>
                <w:sz w:val="24"/>
              </w:rPr>
              <w:t>matters</w:t>
            </w:r>
            <w:r>
              <w:rPr>
                <w:rFonts w:ascii="Times New Roman"/>
                <w:sz w:val="24"/>
              </w:rPr>
              <w:t xml:space="preserve"> </w:t>
            </w:r>
            <w:r>
              <w:rPr>
                <w:rFonts w:ascii="Times New Roman"/>
                <w:spacing w:val="-1"/>
                <w:sz w:val="24"/>
              </w:rPr>
              <w:t>including</w:t>
            </w:r>
            <w:r>
              <w:rPr>
                <w:rFonts w:ascii="Times New Roman"/>
                <w:spacing w:val="47"/>
                <w:sz w:val="24"/>
              </w:rPr>
              <w:t xml:space="preserve"> </w:t>
            </w:r>
            <w:r>
              <w:rPr>
                <w:rFonts w:ascii="Times New Roman"/>
                <w:spacing w:val="-1"/>
                <w:sz w:val="24"/>
              </w:rPr>
              <w:t>amendment</w:t>
            </w:r>
            <w:r>
              <w:rPr>
                <w:rFonts w:ascii="Times New Roman"/>
                <w:sz w:val="24"/>
              </w:rPr>
              <w:t xml:space="preserve"> to </w:t>
            </w:r>
            <w:r>
              <w:rPr>
                <w:rFonts w:ascii="Times New Roman"/>
                <w:spacing w:val="-1"/>
                <w:sz w:val="24"/>
              </w:rPr>
              <w:t>procedures</w:t>
            </w:r>
            <w:r>
              <w:rPr>
                <w:rFonts w:ascii="Times New Roman"/>
                <w:sz w:val="24"/>
              </w:rPr>
              <w:t xml:space="preserve"> </w:t>
            </w:r>
            <w:r>
              <w:rPr>
                <w:rFonts w:ascii="Times New Roman"/>
                <w:spacing w:val="-1"/>
                <w:sz w:val="24"/>
              </w:rPr>
              <w:t>and,</w:t>
            </w:r>
            <w:r>
              <w:rPr>
                <w:rFonts w:ascii="Times New Roman"/>
                <w:sz w:val="24"/>
              </w:rPr>
              <w:t xml:space="preserve"> in the</w:t>
            </w:r>
            <w:r>
              <w:rPr>
                <w:rFonts w:ascii="Times New Roman"/>
                <w:spacing w:val="-1"/>
                <w:sz w:val="24"/>
              </w:rPr>
              <w:t xml:space="preserve"> case </w:t>
            </w:r>
            <w:r>
              <w:rPr>
                <w:rFonts w:ascii="Times New Roman"/>
                <w:spacing w:val="1"/>
                <w:sz w:val="24"/>
              </w:rPr>
              <w:t>of</w:t>
            </w:r>
            <w:r>
              <w:rPr>
                <w:rFonts w:ascii="Times New Roman"/>
                <w:spacing w:val="-1"/>
                <w:sz w:val="24"/>
              </w:rPr>
              <w:t xml:space="preserve"> </w:t>
            </w:r>
            <w:r>
              <w:rPr>
                <w:rFonts w:ascii="Times New Roman"/>
                <w:sz w:val="24"/>
              </w:rPr>
              <w:t>a</w:t>
            </w:r>
            <w:r>
              <w:rPr>
                <w:rFonts w:ascii="Times New Roman"/>
                <w:spacing w:val="41"/>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r>
              <w:rPr>
                <w:rFonts w:ascii="Times New Roman"/>
                <w:spacing w:val="-5"/>
                <w:sz w:val="24"/>
              </w:rPr>
              <w:t xml:space="preserve"> </w:t>
            </w:r>
            <w:r>
              <w:rPr>
                <w:rFonts w:ascii="Times New Roman"/>
                <w:spacing w:val="-1"/>
                <w:sz w:val="24"/>
              </w:rPr>
              <w:t>that</w:t>
            </w:r>
            <w:r>
              <w:rPr>
                <w:rFonts w:ascii="Times New Roman"/>
                <w:spacing w:val="2"/>
                <w:sz w:val="24"/>
              </w:rPr>
              <w:t xml:space="preserve"> </w:t>
            </w:r>
            <w:r>
              <w:rPr>
                <w:rFonts w:ascii="Times New Roman"/>
                <w:spacing w:val="-1"/>
                <w:sz w:val="24"/>
              </w:rPr>
              <w:t>requires</w:t>
            </w:r>
            <w:r>
              <w:rPr>
                <w:rFonts w:ascii="Times New Roman"/>
                <w:sz w:val="24"/>
              </w:rPr>
              <w:t xml:space="preserve"> </w:t>
            </w:r>
            <w:r>
              <w:rPr>
                <w:rFonts w:ascii="Times New Roman"/>
                <w:spacing w:val="-1"/>
                <w:sz w:val="24"/>
              </w:rPr>
              <w:t>additional</w:t>
            </w:r>
            <w:r>
              <w:rPr>
                <w:rFonts w:ascii="Times New Roman"/>
                <w:sz w:val="24"/>
              </w:rPr>
              <w:t xml:space="preserve"> </w:t>
            </w:r>
            <w:r>
              <w:rPr>
                <w:rFonts w:ascii="Times New Roman"/>
                <w:spacing w:val="-1"/>
                <w:sz w:val="24"/>
              </w:rPr>
              <w:t>capacity,</w:t>
            </w:r>
            <w:r>
              <w:rPr>
                <w:rFonts w:ascii="Times New Roman"/>
                <w:spacing w:val="61"/>
                <w:sz w:val="24"/>
              </w:rPr>
              <w:t xml:space="preserve"> </w:t>
            </w:r>
            <w:r>
              <w:rPr>
                <w:rFonts w:ascii="Times New Roman"/>
                <w:spacing w:val="-1"/>
                <w:sz w:val="24"/>
              </w:rPr>
              <w:t>request</w:t>
            </w:r>
            <w:r>
              <w:rPr>
                <w:rFonts w:ascii="Times New Roman"/>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capacity-building</w:t>
            </w:r>
            <w:r>
              <w:rPr>
                <w:rFonts w:ascii="Times New Roman"/>
                <w:spacing w:val="-3"/>
                <w:sz w:val="24"/>
              </w:rPr>
              <w:t xml:space="preserve"> </w:t>
            </w:r>
            <w:r>
              <w:rPr>
                <w:rFonts w:ascii="Times New Roman"/>
                <w:spacing w:val="-1"/>
                <w:sz w:val="24"/>
              </w:rPr>
              <w:t>assistance</w:t>
            </w:r>
          </w:p>
          <w:p w14:paraId="31F3BEF3" w14:textId="77777777" w:rsidR="002A29C4" w:rsidRDefault="00BC4F9A" w:rsidP="0088000C">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1"/>
                <w:sz w:val="24"/>
              </w:rPr>
              <w:t>Resolve implementation</w:t>
            </w:r>
            <w:r>
              <w:rPr>
                <w:rFonts w:ascii="Times New Roman"/>
                <w:sz w:val="24"/>
              </w:rPr>
              <w:t xml:space="preserve"> </w:t>
            </w:r>
            <w:r>
              <w:rPr>
                <w:rFonts w:ascii="Times New Roman"/>
                <w:spacing w:val="-2"/>
                <w:sz w:val="24"/>
              </w:rPr>
              <w:t>gap</w:t>
            </w:r>
            <w:r>
              <w:rPr>
                <w:rFonts w:ascii="Times New Roman"/>
                <w:sz w:val="24"/>
              </w:rPr>
              <w:t xml:space="preserve"> </w:t>
            </w:r>
            <w:r>
              <w:rPr>
                <w:rFonts w:ascii="Times New Roman"/>
                <w:spacing w:val="1"/>
                <w:sz w:val="24"/>
              </w:rPr>
              <w:t>or</w:t>
            </w:r>
            <w:r>
              <w:rPr>
                <w:rFonts w:ascii="Times New Roman"/>
                <w:spacing w:val="-1"/>
                <w:sz w:val="24"/>
              </w:rPr>
              <w:t xml:space="preserve"> misunderstanding</w:t>
            </w:r>
          </w:p>
          <w:p w14:paraId="6EF14133" w14:textId="77777777" w:rsidR="002A29C4" w:rsidRDefault="00BC4F9A" w:rsidP="00014AD9">
            <w:pPr>
              <w:pStyle w:val="ListParagraph"/>
              <w:numPr>
                <w:ilvl w:val="0"/>
                <w:numId w:val="1"/>
              </w:numPr>
              <w:spacing w:after="60"/>
              <w:ind w:left="284"/>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pacing w:val="65"/>
                <w:sz w:val="24"/>
              </w:rPr>
              <w:t xml:space="preserve"> </w:t>
            </w:r>
            <w:r>
              <w:rPr>
                <w:rFonts w:ascii="Times New Roman"/>
                <w:sz w:val="24"/>
              </w:rPr>
              <w:t>any</w:t>
            </w:r>
            <w:r>
              <w:rPr>
                <w:rFonts w:ascii="Times New Roman"/>
                <w:spacing w:val="-5"/>
                <w:sz w:val="24"/>
              </w:rPr>
              <w:t xml:space="preserve"> </w:t>
            </w:r>
            <w:r>
              <w:rPr>
                <w:rFonts w:ascii="Times New Roman"/>
                <w:sz w:val="24"/>
              </w:rPr>
              <w:t xml:space="preserve">technical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5C6833" w14:paraId="1F52D131"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6A7FF58E" w14:textId="77777777" w:rsidR="005C6833" w:rsidRDefault="005C6833" w:rsidP="00014AD9">
            <w:pPr>
              <w:pStyle w:val="TableParagraph"/>
              <w:spacing w:before="60"/>
              <w:rPr>
                <w:rFonts w:ascii="Times New Roman"/>
                <w:b/>
                <w:spacing w:val="-1"/>
                <w:sz w:val="24"/>
              </w:rPr>
            </w:pPr>
            <w:r>
              <w:rPr>
                <w:rFonts w:ascii="Times New Roman"/>
                <w:b/>
                <w:spacing w:val="-1"/>
                <w:sz w:val="24"/>
              </w:rPr>
              <w:t>Non-compliant</w:t>
            </w:r>
          </w:p>
          <w:p w14:paraId="34A6AB84" w14:textId="3003B139" w:rsidR="009211D4" w:rsidRDefault="009211D4" w:rsidP="00014AD9">
            <w:pPr>
              <w:pStyle w:val="TableParagraph"/>
              <w:rPr>
                <w:rFonts w:ascii="Times New Roman"/>
                <w:b/>
                <w:spacing w:val="-1"/>
                <w:sz w:val="24"/>
              </w:rPr>
            </w:pPr>
            <w:r>
              <w:rPr>
                <w:rFonts w:ascii="Times New Roman"/>
                <w:b/>
                <w:spacing w:val="-1"/>
                <w:sz w:val="24"/>
              </w:rPr>
              <w:t>(Level 2)</w:t>
            </w:r>
          </w:p>
        </w:tc>
        <w:tc>
          <w:tcPr>
            <w:tcW w:w="5794" w:type="dxa"/>
            <w:tcBorders>
              <w:top w:val="single" w:sz="5" w:space="0" w:color="000000"/>
              <w:left w:val="single" w:sz="5" w:space="0" w:color="000000"/>
              <w:bottom w:val="single" w:sz="5" w:space="0" w:color="000000"/>
              <w:right w:val="single" w:sz="5" w:space="0" w:color="000000"/>
            </w:tcBorders>
          </w:tcPr>
          <w:p w14:paraId="790EB5ED" w14:textId="3ED3EB5F" w:rsidR="005C6833" w:rsidRDefault="005C6833" w:rsidP="00014AD9">
            <w:pPr>
              <w:pStyle w:val="TableParagraph"/>
              <w:spacing w:before="60"/>
              <w:rPr>
                <w:rFonts w:ascii="Times New Roman"/>
                <w:spacing w:val="-1"/>
                <w:sz w:val="24"/>
              </w:rPr>
            </w:pPr>
            <w:r>
              <w:rPr>
                <w:rFonts w:ascii="Times New Roman"/>
                <w:spacing w:val="-1"/>
                <w:sz w:val="24"/>
              </w:rPr>
              <w:t xml:space="preserve">Non-compliance </w:t>
            </w:r>
            <w:r w:rsidR="00307E3D">
              <w:rPr>
                <w:rFonts w:ascii="Times New Roman"/>
                <w:spacing w:val="-1"/>
                <w:sz w:val="24"/>
              </w:rPr>
              <w:t>of</w:t>
            </w:r>
            <w:r>
              <w:rPr>
                <w:rFonts w:ascii="Times New Roman"/>
                <w:spacing w:val="-1"/>
                <w:sz w:val="24"/>
              </w:rPr>
              <w:t xml:space="preserve"> moderate severity.</w:t>
            </w:r>
          </w:p>
        </w:tc>
        <w:tc>
          <w:tcPr>
            <w:tcW w:w="5729" w:type="dxa"/>
            <w:tcBorders>
              <w:top w:val="single" w:sz="5" w:space="0" w:color="000000"/>
              <w:left w:val="single" w:sz="5" w:space="0" w:color="000000"/>
              <w:bottom w:val="single" w:sz="5" w:space="0" w:color="000000"/>
              <w:right w:val="single" w:sz="5" w:space="0" w:color="000000"/>
            </w:tcBorders>
          </w:tcPr>
          <w:p w14:paraId="4466302C" w14:textId="1B1BA6C8" w:rsidR="005C6833" w:rsidRPr="00591C87" w:rsidRDefault="00591C87" w:rsidP="00014AD9">
            <w:pPr>
              <w:pStyle w:val="TableParagraph"/>
              <w:spacing w:before="60" w:after="60"/>
              <w:rPr>
                <w:rFonts w:ascii="Times New Roman" w:hAnsi="Times New Roman" w:cs="Times New Roman"/>
                <w:spacing w:val="-1"/>
                <w:sz w:val="24"/>
                <w:szCs w:val="24"/>
              </w:rPr>
            </w:pPr>
            <w:r w:rsidRPr="00591C87">
              <w:rPr>
                <w:rFonts w:ascii="Times New Roman" w:hAnsi="Times New Roman" w:cs="Times New Roman"/>
                <w:color w:val="222222"/>
                <w:sz w:val="24"/>
                <w:szCs w:val="24"/>
                <w:shd w:val="clear" w:color="auto" w:fill="FFFFFF"/>
              </w:rPr>
              <w:t>Review by SCIC and Commission and recommend further action(s) by the Contracting Party</w:t>
            </w:r>
          </w:p>
        </w:tc>
      </w:tr>
      <w:tr w:rsidR="002A29C4" w14:paraId="02A9F41E" w14:textId="77777777" w:rsidTr="00014AD9">
        <w:tc>
          <w:tcPr>
            <w:tcW w:w="2652" w:type="dxa"/>
            <w:tcBorders>
              <w:top w:val="single" w:sz="5" w:space="0" w:color="000000"/>
              <w:left w:val="single" w:sz="5" w:space="0" w:color="000000"/>
              <w:bottom w:val="single" w:sz="5" w:space="0" w:color="000000"/>
              <w:right w:val="single" w:sz="5" w:space="0" w:color="000000"/>
            </w:tcBorders>
            <w:shd w:val="clear" w:color="auto" w:fill="C1C1C1"/>
          </w:tcPr>
          <w:p w14:paraId="47300A09" w14:textId="210CE866"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Seriously,</w:t>
            </w:r>
            <w:r>
              <w:rPr>
                <w:rFonts w:ascii="Times New Roman"/>
                <w:b/>
                <w:sz w:val="24"/>
              </w:rPr>
              <w:t xml:space="preserve"> </w:t>
            </w:r>
            <w:r>
              <w:rPr>
                <w:rFonts w:ascii="Times New Roman"/>
                <w:b/>
                <w:spacing w:val="-1"/>
                <w:sz w:val="24"/>
              </w:rPr>
              <w:t>frequently</w:t>
            </w:r>
            <w:r>
              <w:rPr>
                <w:rFonts w:ascii="Times New Roman"/>
                <w:b/>
                <w:sz w:val="24"/>
              </w:rPr>
              <w:t xml:space="preserve"> </w:t>
            </w:r>
            <w:r>
              <w:rPr>
                <w:rFonts w:ascii="Times New Roman"/>
                <w:b/>
                <w:spacing w:val="-1"/>
                <w:sz w:val="24"/>
              </w:rPr>
              <w:t>or</w:t>
            </w:r>
            <w:r>
              <w:rPr>
                <w:rFonts w:ascii="Times New Roman"/>
                <w:b/>
                <w:spacing w:val="33"/>
                <w:sz w:val="24"/>
              </w:rPr>
              <w:t xml:space="preserve"> </w:t>
            </w:r>
            <w:r>
              <w:rPr>
                <w:rFonts w:ascii="Times New Roman"/>
                <w:b/>
                <w:spacing w:val="-1"/>
                <w:sz w:val="24"/>
              </w:rPr>
              <w:t>persistently</w:t>
            </w:r>
            <w:r>
              <w:rPr>
                <w:rFonts w:ascii="Times New Roman"/>
                <w:b/>
                <w:sz w:val="24"/>
              </w:rPr>
              <w:t xml:space="preserve"> non-</w:t>
            </w:r>
            <w:r>
              <w:rPr>
                <w:rFonts w:ascii="Times New Roman"/>
                <w:b/>
                <w:spacing w:val="28"/>
                <w:sz w:val="24"/>
              </w:rPr>
              <w:t xml:space="preserve"> </w:t>
            </w:r>
            <w:r>
              <w:rPr>
                <w:rFonts w:ascii="Times New Roman"/>
                <w:b/>
                <w:spacing w:val="-1"/>
                <w:sz w:val="24"/>
              </w:rPr>
              <w:t>compliant</w:t>
            </w:r>
            <w:r w:rsidR="009211D4">
              <w:rPr>
                <w:rFonts w:ascii="Times New Roman"/>
                <w:b/>
                <w:spacing w:val="-1"/>
                <w:sz w:val="24"/>
              </w:rPr>
              <w:t xml:space="preserve"> (Level 3)</w:t>
            </w:r>
          </w:p>
          <w:p w14:paraId="18FDCED1" w14:textId="1C680D0D" w:rsidR="009211D4" w:rsidRPr="00014AD9" w:rsidRDefault="00BC4F9A" w:rsidP="00014AD9">
            <w:pPr>
              <w:pStyle w:val="TableParagraph"/>
              <w:spacing w:after="60"/>
              <w:rPr>
                <w:rFonts w:ascii="Times New Roman"/>
                <w:b/>
                <w:spacing w:val="-1"/>
                <w:sz w:val="24"/>
              </w:rPr>
            </w:pPr>
            <w:r>
              <w:rPr>
                <w:rFonts w:ascii="Times New Roman"/>
                <w:b/>
                <w:spacing w:val="-1"/>
                <w:sz w:val="24"/>
              </w:rPr>
              <w:t xml:space="preserve">(non-compliance </w:t>
            </w:r>
            <w:r>
              <w:rPr>
                <w:rFonts w:ascii="Times New Roman"/>
                <w:b/>
                <w:sz w:val="24"/>
              </w:rPr>
              <w:t>with</w:t>
            </w:r>
            <w:r>
              <w:rPr>
                <w:rFonts w:ascii="Times New Roman"/>
                <w:b/>
                <w:spacing w:val="30"/>
                <w:sz w:val="24"/>
              </w:rPr>
              <w:t xml:space="preserve"> </w:t>
            </w:r>
            <w:r>
              <w:rPr>
                <w:rFonts w:ascii="Times New Roman"/>
                <w:b/>
                <w:spacing w:val="-1"/>
                <w:sz w:val="24"/>
              </w:rPr>
              <w:t>conservation</w:t>
            </w:r>
            <w:r>
              <w:rPr>
                <w:rFonts w:ascii="Times New Roman"/>
                <w:b/>
                <w:spacing w:val="3"/>
                <w:sz w:val="24"/>
              </w:rPr>
              <w:t xml:space="preserve"> </w:t>
            </w:r>
            <w:r>
              <w:rPr>
                <w:rFonts w:ascii="Times New Roman"/>
                <w:b/>
                <w:spacing w:val="-1"/>
                <w:sz w:val="24"/>
              </w:rPr>
              <w:t>measures</w:t>
            </w:r>
            <w:r>
              <w:rPr>
                <w:rFonts w:ascii="Times New Roman"/>
                <w:b/>
                <w:spacing w:val="28"/>
                <w:sz w:val="24"/>
              </w:rPr>
              <w:t xml:space="preserve"> </w:t>
            </w:r>
            <w:r>
              <w:rPr>
                <w:rFonts w:ascii="Times New Roman"/>
                <w:b/>
                <w:sz w:val="24"/>
              </w:rPr>
              <w:t>of</w:t>
            </w:r>
            <w:r>
              <w:rPr>
                <w:rFonts w:ascii="Times New Roman"/>
                <w:b/>
                <w:spacing w:val="1"/>
                <w:sz w:val="24"/>
              </w:rPr>
              <w:t xml:space="preserve"> </w:t>
            </w:r>
            <w:r>
              <w:rPr>
                <w:rFonts w:ascii="Times New Roman"/>
                <w:b/>
                <w:spacing w:val="-1"/>
                <w:sz w:val="24"/>
              </w:rPr>
              <w:t>CCAMLR)</w:t>
            </w:r>
          </w:p>
        </w:tc>
        <w:tc>
          <w:tcPr>
            <w:tcW w:w="5794" w:type="dxa"/>
            <w:tcBorders>
              <w:top w:val="single" w:sz="5" w:space="0" w:color="000000"/>
              <w:left w:val="single" w:sz="5" w:space="0" w:color="000000"/>
              <w:bottom w:val="single" w:sz="5" w:space="0" w:color="000000"/>
              <w:right w:val="single" w:sz="5" w:space="0" w:color="000000"/>
            </w:tcBorders>
          </w:tcPr>
          <w:p w14:paraId="5BF3EFB5"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Serious,</w:t>
            </w:r>
            <w:r>
              <w:rPr>
                <w:rFonts w:ascii="Times New Roman"/>
                <w:sz w:val="24"/>
              </w:rPr>
              <w:t xml:space="preserve"> </w:t>
            </w:r>
            <w:r>
              <w:rPr>
                <w:rFonts w:ascii="Times New Roman"/>
                <w:spacing w:val="-1"/>
                <w:sz w:val="24"/>
              </w:rPr>
              <w:t>frequent</w:t>
            </w:r>
            <w:r>
              <w:rPr>
                <w:rFonts w:ascii="Times New Roman"/>
                <w:sz w:val="24"/>
              </w:rPr>
              <w:t xml:space="preserve"> </w:t>
            </w:r>
            <w:r>
              <w:rPr>
                <w:rFonts w:ascii="Times New Roman"/>
                <w:spacing w:val="1"/>
                <w:sz w:val="24"/>
              </w:rPr>
              <w:t>or</w:t>
            </w:r>
            <w:r>
              <w:rPr>
                <w:rFonts w:ascii="Times New Roman"/>
                <w:spacing w:val="-1"/>
                <w:sz w:val="24"/>
              </w:rPr>
              <w:t xml:space="preserve"> persistent</w:t>
            </w:r>
            <w:r>
              <w:rPr>
                <w:rFonts w:ascii="Times New Roman"/>
                <w:sz w:val="24"/>
              </w:rPr>
              <w:t xml:space="preserve"> </w:t>
            </w:r>
            <w:r>
              <w:rPr>
                <w:rFonts w:ascii="Times New Roman"/>
                <w:spacing w:val="-1"/>
                <w:sz w:val="24"/>
              </w:rPr>
              <w:t xml:space="preserve">non-compliance </w:t>
            </w:r>
            <w:r>
              <w:rPr>
                <w:rFonts w:ascii="Times New Roman"/>
                <w:sz w:val="24"/>
              </w:rPr>
              <w:t xml:space="preserve">in </w:t>
            </w:r>
            <w:r>
              <w:rPr>
                <w:rFonts w:ascii="Times New Roman"/>
                <w:spacing w:val="-1"/>
                <w:sz w:val="24"/>
              </w:rPr>
              <w:t>relation</w:t>
            </w:r>
            <w:r>
              <w:rPr>
                <w:rFonts w:ascii="Times New Roman"/>
                <w:spacing w:val="73"/>
                <w:sz w:val="24"/>
              </w:rPr>
              <w:t xml:space="preserve"> </w:t>
            </w:r>
            <w:r>
              <w:rPr>
                <w:rFonts w:ascii="Times New Roman"/>
                <w:sz w:val="24"/>
              </w:rPr>
              <w:t xml:space="preserve">to </w:t>
            </w:r>
            <w:r>
              <w:rPr>
                <w:rFonts w:ascii="Times New Roman"/>
                <w:spacing w:val="-1"/>
                <w:sz w:val="24"/>
              </w:rPr>
              <w:t>breaches</w:t>
            </w:r>
            <w:r>
              <w:rPr>
                <w:rFonts w:ascii="Times New Roman"/>
                <w:sz w:val="24"/>
              </w:rPr>
              <w:t xml:space="preserve"> of</w:t>
            </w:r>
            <w:r>
              <w:rPr>
                <w:rFonts w:ascii="Times New Roman"/>
                <w:spacing w:val="-1"/>
                <w:sz w:val="24"/>
              </w:rPr>
              <w:t xml:space="preserve"> </w:t>
            </w:r>
            <w:r>
              <w:rPr>
                <w:rFonts w:ascii="Times New Roman"/>
                <w:sz w:val="24"/>
              </w:rPr>
              <w:t xml:space="preserve">conservation </w:t>
            </w:r>
            <w:r>
              <w:rPr>
                <w:rFonts w:ascii="Times New Roman"/>
                <w:spacing w:val="-1"/>
                <w:sz w:val="24"/>
              </w:rPr>
              <w:t>measures</w:t>
            </w:r>
            <w:r>
              <w:rPr>
                <w:rFonts w:ascii="Times New Roman"/>
                <w:sz w:val="24"/>
              </w:rPr>
              <w:t xml:space="preserve"> which </w:t>
            </w:r>
            <w:r>
              <w:rPr>
                <w:rFonts w:ascii="Times New Roman"/>
                <w:spacing w:val="-1"/>
                <w:sz w:val="24"/>
              </w:rPr>
              <w:t>undermines</w:t>
            </w:r>
            <w:r>
              <w:rPr>
                <w:rFonts w:ascii="Times New Roman"/>
                <w:spacing w:val="37"/>
                <w:sz w:val="24"/>
              </w:rPr>
              <w:t xml:space="preserve"> </w:t>
            </w:r>
            <w:r>
              <w:rPr>
                <w:rFonts w:ascii="Times New Roman"/>
                <w:sz w:val="24"/>
              </w:rPr>
              <w:t>the</w:t>
            </w:r>
            <w:r>
              <w:rPr>
                <w:rFonts w:ascii="Times New Roman"/>
                <w:spacing w:val="-1"/>
                <w:sz w:val="24"/>
              </w:rPr>
              <w:t xml:space="preserve"> objectives</w:t>
            </w:r>
            <w:r>
              <w:rPr>
                <w:rFonts w:ascii="Times New Roman"/>
                <w:sz w:val="24"/>
              </w:rPr>
              <w:t xml:space="preserve"> of</w:t>
            </w:r>
            <w:r>
              <w:rPr>
                <w:rFonts w:ascii="Times New Roman"/>
                <w:spacing w:val="-1"/>
                <w:sz w:val="24"/>
              </w:rPr>
              <w:t xml:space="preserve"> CCAMLR</w:t>
            </w:r>
          </w:p>
        </w:tc>
        <w:tc>
          <w:tcPr>
            <w:tcW w:w="5729" w:type="dxa"/>
            <w:tcBorders>
              <w:top w:val="single" w:sz="5" w:space="0" w:color="000000"/>
              <w:left w:val="single" w:sz="5" w:space="0" w:color="000000"/>
              <w:bottom w:val="single" w:sz="5" w:space="0" w:color="000000"/>
              <w:right w:val="single" w:sz="5" w:space="0" w:color="000000"/>
            </w:tcBorders>
          </w:tcPr>
          <w:p w14:paraId="383FCD0B"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Commission </w:t>
            </w:r>
            <w:r>
              <w:rPr>
                <w:rFonts w:ascii="Times New Roman"/>
                <w:spacing w:val="-1"/>
                <w:sz w:val="24"/>
              </w:rPr>
              <w:t>and</w:t>
            </w:r>
            <w:r>
              <w:rPr>
                <w:rFonts w:ascii="Times New Roman"/>
                <w:sz w:val="24"/>
              </w:rPr>
              <w:t xml:space="preserve"> </w:t>
            </w:r>
            <w:r>
              <w:rPr>
                <w:rFonts w:ascii="Times New Roman"/>
                <w:spacing w:val="-1"/>
                <w:sz w:val="24"/>
              </w:rPr>
              <w:t>recommend</w:t>
            </w:r>
            <w:r>
              <w:rPr>
                <w:rFonts w:ascii="Times New Roman"/>
                <w:spacing w:val="32"/>
                <w:sz w:val="24"/>
              </w:rPr>
              <w:t xml:space="preserve"> </w:t>
            </w:r>
            <w:r>
              <w:rPr>
                <w:rFonts w:ascii="Times New Roman"/>
                <w:spacing w:val="-1"/>
                <w:sz w:val="24"/>
              </w:rPr>
              <w:t xml:space="preserve">further action(s) </w:t>
            </w:r>
            <w:r>
              <w:rPr>
                <w:rFonts w:ascii="Times New Roman"/>
                <w:spacing w:val="2"/>
                <w:sz w:val="24"/>
              </w:rPr>
              <w:t>by</w:t>
            </w:r>
            <w:r>
              <w:rPr>
                <w:rFonts w:ascii="Times New Roman"/>
                <w:spacing w:val="-5"/>
                <w:sz w:val="24"/>
              </w:rPr>
              <w:t xml:space="preserve"> </w:t>
            </w:r>
            <w:r>
              <w:rPr>
                <w:rFonts w:ascii="Times New Roman"/>
                <w:sz w:val="24"/>
              </w:rPr>
              <w:t>Commission</w:t>
            </w:r>
          </w:p>
        </w:tc>
      </w:tr>
    </w:tbl>
    <w:p w14:paraId="4D06E390" w14:textId="77777777" w:rsidR="002A29C4" w:rsidRDefault="002A29C4">
      <w:pPr>
        <w:rPr>
          <w:rFonts w:ascii="Times New Roman" w:eastAsia="Times New Roman" w:hAnsi="Times New Roman" w:cs="Times New Roman"/>
          <w:sz w:val="24"/>
          <w:szCs w:val="24"/>
        </w:rPr>
        <w:sectPr w:rsidR="002A29C4" w:rsidSect="00A31156">
          <w:headerReference w:type="even" r:id="rId14"/>
          <w:footerReference w:type="default" r:id="rId15"/>
          <w:pgSz w:w="16840" w:h="11907" w:orient="landscape" w:code="9"/>
          <w:pgMar w:top="1418" w:right="1418" w:bottom="1418" w:left="1418" w:header="992" w:footer="992" w:gutter="0"/>
          <w:cols w:space="720"/>
        </w:sectPr>
      </w:pPr>
    </w:p>
    <w:tbl>
      <w:tblPr>
        <w:tblW w:w="0" w:type="auto"/>
        <w:tblInd w:w="108" w:type="dxa"/>
        <w:tblLayout w:type="fixed"/>
        <w:tblCellMar>
          <w:right w:w="111" w:type="dxa"/>
        </w:tblCellMar>
        <w:tblLook w:val="01E0" w:firstRow="1" w:lastRow="1" w:firstColumn="1" w:lastColumn="1" w:noHBand="0" w:noVBand="0"/>
      </w:tblPr>
      <w:tblGrid>
        <w:gridCol w:w="2650"/>
        <w:gridCol w:w="5796"/>
        <w:gridCol w:w="5729"/>
      </w:tblGrid>
      <w:tr w:rsidR="002A29C4" w14:paraId="485CD23B"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0C2F0087" w14:textId="0505843E" w:rsidR="002A29C4" w:rsidRDefault="00BC4F9A" w:rsidP="00014AD9">
            <w:pPr>
              <w:pStyle w:val="TableParagraph"/>
              <w:spacing w:before="60" w:after="60"/>
              <w:rPr>
                <w:rFonts w:ascii="Times New Roman" w:eastAsia="Times New Roman" w:hAnsi="Times New Roman" w:cs="Times New Roman"/>
                <w:sz w:val="16"/>
                <w:szCs w:val="16"/>
              </w:rPr>
            </w:pPr>
            <w:r>
              <w:rPr>
                <w:rFonts w:ascii="Times New Roman"/>
                <w:b/>
                <w:spacing w:val="-1"/>
                <w:sz w:val="24"/>
              </w:rPr>
              <w:lastRenderedPageBreak/>
              <w:t>Compliance status</w:t>
            </w:r>
            <w:r>
              <w:rPr>
                <w:rFonts w:ascii="Times New Roman"/>
                <w:spacing w:val="-1"/>
                <w:position w:val="11"/>
                <w:sz w:val="16"/>
              </w:rPr>
              <w:t>1</w:t>
            </w:r>
          </w:p>
        </w:tc>
        <w:tc>
          <w:tcPr>
            <w:tcW w:w="5796" w:type="dxa"/>
            <w:tcBorders>
              <w:top w:val="single" w:sz="5" w:space="0" w:color="000000"/>
              <w:left w:val="single" w:sz="5" w:space="0" w:color="000000"/>
              <w:bottom w:val="single" w:sz="5" w:space="0" w:color="000000"/>
              <w:right w:val="single" w:sz="5" w:space="0" w:color="000000"/>
            </w:tcBorders>
            <w:shd w:val="clear" w:color="auto" w:fill="C1C1C1"/>
          </w:tcPr>
          <w:p w14:paraId="0233F98A"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Criteria</w:t>
            </w:r>
          </w:p>
        </w:tc>
        <w:tc>
          <w:tcPr>
            <w:tcW w:w="5729" w:type="dxa"/>
            <w:tcBorders>
              <w:top w:val="single" w:sz="5" w:space="0" w:color="000000"/>
              <w:left w:val="single" w:sz="5" w:space="0" w:color="000000"/>
              <w:bottom w:val="single" w:sz="5" w:space="0" w:color="000000"/>
              <w:right w:val="single" w:sz="5" w:space="0" w:color="000000"/>
            </w:tcBorders>
            <w:shd w:val="clear" w:color="auto" w:fill="C1C1C1"/>
          </w:tcPr>
          <w:p w14:paraId="1EF8C2FB" w14:textId="77777777" w:rsidR="002A29C4" w:rsidRDefault="00BC4F9A" w:rsidP="00014AD9">
            <w:pPr>
              <w:pStyle w:val="TableParagraph"/>
              <w:spacing w:before="60" w:after="60"/>
              <w:jc w:val="center"/>
              <w:rPr>
                <w:rFonts w:ascii="Times New Roman" w:eastAsia="Times New Roman" w:hAnsi="Times New Roman" w:cs="Times New Roman"/>
                <w:sz w:val="24"/>
                <w:szCs w:val="24"/>
              </w:rPr>
            </w:pPr>
            <w:r>
              <w:rPr>
                <w:rFonts w:ascii="Times New Roman"/>
                <w:b/>
                <w:spacing w:val="-1"/>
                <w:sz w:val="24"/>
              </w:rPr>
              <w:t>Suggested</w:t>
            </w:r>
            <w:r>
              <w:rPr>
                <w:rFonts w:ascii="Times New Roman"/>
                <w:b/>
                <w:sz w:val="24"/>
              </w:rPr>
              <w:t xml:space="preserve"> </w:t>
            </w:r>
            <w:r>
              <w:rPr>
                <w:rFonts w:ascii="Times New Roman"/>
                <w:b/>
                <w:spacing w:val="-1"/>
                <w:sz w:val="24"/>
              </w:rPr>
              <w:t>action</w:t>
            </w:r>
          </w:p>
        </w:tc>
      </w:tr>
      <w:tr w:rsidR="002A29C4" w14:paraId="792B2EA0"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2BF9F10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Additional</w:t>
            </w:r>
            <w:r>
              <w:rPr>
                <w:rFonts w:ascii="Times New Roman"/>
                <w:b/>
                <w:sz w:val="24"/>
              </w:rPr>
              <w:t xml:space="preserve"> </w:t>
            </w:r>
            <w:r>
              <w:rPr>
                <w:rFonts w:ascii="Times New Roman"/>
                <w:b/>
                <w:spacing w:val="-1"/>
                <w:sz w:val="24"/>
              </w:rPr>
              <w:t>information</w:t>
            </w:r>
            <w:r>
              <w:rPr>
                <w:rFonts w:ascii="Times New Roman"/>
                <w:b/>
                <w:spacing w:val="21"/>
                <w:sz w:val="24"/>
              </w:rPr>
              <w:t xml:space="preserve"> </w:t>
            </w:r>
            <w:r>
              <w:rPr>
                <w:rFonts w:ascii="Times New Roman"/>
                <w:b/>
                <w:spacing w:val="-1"/>
                <w:sz w:val="24"/>
              </w:rPr>
              <w:t>required</w:t>
            </w:r>
          </w:p>
        </w:tc>
        <w:tc>
          <w:tcPr>
            <w:tcW w:w="5796" w:type="dxa"/>
            <w:tcBorders>
              <w:top w:val="single" w:sz="5" w:space="0" w:color="000000"/>
              <w:left w:val="single" w:sz="5" w:space="0" w:color="000000"/>
              <w:bottom w:val="single" w:sz="5" w:space="0" w:color="000000"/>
              <w:right w:val="single" w:sz="5" w:space="0" w:color="000000"/>
            </w:tcBorders>
          </w:tcPr>
          <w:p w14:paraId="2E9FAFD2"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Where there</w:t>
            </w:r>
            <w:r>
              <w:rPr>
                <w:rFonts w:ascii="Times New Roman"/>
                <w:spacing w:val="1"/>
                <w:sz w:val="24"/>
              </w:rPr>
              <w:t xml:space="preserve"> </w:t>
            </w:r>
            <w:r>
              <w:rPr>
                <w:rFonts w:ascii="Times New Roman"/>
                <w:sz w:val="24"/>
              </w:rPr>
              <w:t xml:space="preserve">exists </w:t>
            </w:r>
            <w:r>
              <w:rPr>
                <w:rFonts w:ascii="Times New Roman"/>
                <w:spacing w:val="-1"/>
                <w:sz w:val="24"/>
              </w:rPr>
              <w:t>no/insufficient</w:t>
            </w:r>
            <w:r>
              <w:rPr>
                <w:rFonts w:ascii="Times New Roman"/>
                <w:sz w:val="24"/>
              </w:rPr>
              <w:t xml:space="preserve"> </w:t>
            </w:r>
            <w:r>
              <w:rPr>
                <w:rFonts w:ascii="Times New Roman"/>
                <w:spacing w:val="-1"/>
                <w:sz w:val="24"/>
              </w:rPr>
              <w:t>information</w:t>
            </w:r>
            <w:r>
              <w:rPr>
                <w:rFonts w:ascii="Times New Roman"/>
                <w:sz w:val="24"/>
              </w:rPr>
              <w:t xml:space="preserve"> for</w:t>
            </w:r>
            <w:r>
              <w:rPr>
                <w:rFonts w:ascii="Times New Roman"/>
                <w:spacing w:val="51"/>
                <w:sz w:val="24"/>
              </w:rPr>
              <w:t xml:space="preserve"> </w:t>
            </w:r>
            <w:r>
              <w:rPr>
                <w:rFonts w:ascii="Times New Roman"/>
                <w:spacing w:val="-1"/>
                <w:sz w:val="24"/>
              </w:rPr>
              <w:t>verification</w:t>
            </w:r>
          </w:p>
          <w:p w14:paraId="3F28D9D0"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Insufficient,</w:t>
            </w:r>
            <w:r>
              <w:rPr>
                <w:rFonts w:ascii="Times New Roman"/>
                <w:sz w:val="24"/>
              </w:rPr>
              <w:t xml:space="preserve"> </w:t>
            </w:r>
            <w:r>
              <w:rPr>
                <w:rFonts w:ascii="Times New Roman"/>
                <w:spacing w:val="-1"/>
                <w:sz w:val="24"/>
              </w:rPr>
              <w:t xml:space="preserve">unclear </w:t>
            </w:r>
            <w:r>
              <w:rPr>
                <w:rFonts w:ascii="Times New Roman"/>
                <w:spacing w:val="1"/>
                <w:sz w:val="24"/>
              </w:rPr>
              <w:t>or</w:t>
            </w:r>
            <w:r>
              <w:rPr>
                <w:rFonts w:ascii="Times New Roman"/>
                <w:spacing w:val="-1"/>
                <w:sz w:val="24"/>
              </w:rPr>
              <w:t xml:space="preserve"> incorrect</w:t>
            </w:r>
            <w:r>
              <w:rPr>
                <w:rFonts w:ascii="Times New Roman"/>
                <w:sz w:val="24"/>
              </w:rPr>
              <w:t xml:space="preserve"> </w:t>
            </w:r>
            <w:r>
              <w:rPr>
                <w:rFonts w:ascii="Times New Roman"/>
                <w:spacing w:val="-1"/>
                <w:sz w:val="24"/>
              </w:rPr>
              <w:t>data</w:t>
            </w:r>
          </w:p>
          <w:p w14:paraId="1D38E83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Borders>
              <w:top w:val="single" w:sz="5" w:space="0" w:color="000000"/>
              <w:left w:val="single" w:sz="5" w:space="0" w:color="000000"/>
              <w:bottom w:val="single" w:sz="5" w:space="0" w:color="000000"/>
              <w:right w:val="single" w:sz="5" w:space="0" w:color="000000"/>
            </w:tcBorders>
          </w:tcPr>
          <w:p w14:paraId="2B305B4C"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 xml:space="preserve">Review </w:t>
            </w:r>
            <w:r>
              <w:rPr>
                <w:rFonts w:ascii="Times New Roman"/>
                <w:spacing w:val="2"/>
                <w:sz w:val="24"/>
              </w:rPr>
              <w:t>by</w:t>
            </w:r>
            <w:r>
              <w:rPr>
                <w:rFonts w:ascii="Times New Roman"/>
                <w:spacing w:val="-5"/>
                <w:sz w:val="24"/>
              </w:rPr>
              <w:t xml:space="preserve"> </w:t>
            </w:r>
            <w:r>
              <w:rPr>
                <w:rFonts w:ascii="Times New Roman"/>
                <w:spacing w:val="-1"/>
                <w:sz w:val="24"/>
              </w:rPr>
              <w:t>SCIC</w:t>
            </w:r>
            <w:r>
              <w:rPr>
                <w:rFonts w:ascii="Times New Roman"/>
                <w:sz w:val="24"/>
              </w:rPr>
              <w:t xml:space="preserve"> </w:t>
            </w:r>
            <w:r>
              <w:rPr>
                <w:rFonts w:ascii="Times New Roman"/>
                <w:spacing w:val="-1"/>
                <w:sz w:val="24"/>
              </w:rPr>
              <w:t>and</w:t>
            </w:r>
            <w:r>
              <w:rPr>
                <w:rFonts w:ascii="Times New Roman"/>
                <w:sz w:val="24"/>
              </w:rPr>
              <w:t xml:space="preserve"> the</w:t>
            </w:r>
            <w:r>
              <w:rPr>
                <w:rFonts w:ascii="Times New Roman"/>
                <w:spacing w:val="1"/>
                <w:sz w:val="24"/>
              </w:rPr>
              <w:t xml:space="preserve"> </w:t>
            </w:r>
            <w:r>
              <w:rPr>
                <w:rFonts w:ascii="Times New Roman"/>
                <w:sz w:val="24"/>
              </w:rPr>
              <w:t xml:space="preserve">Commission </w:t>
            </w:r>
            <w:r>
              <w:rPr>
                <w:rFonts w:ascii="Times New Roman"/>
                <w:spacing w:val="-1"/>
                <w:sz w:val="24"/>
              </w:rPr>
              <w:t>and</w:t>
            </w:r>
            <w:r>
              <w:rPr>
                <w:rFonts w:ascii="Times New Roman"/>
                <w:sz w:val="24"/>
              </w:rPr>
              <w:t xml:space="preserve"> </w:t>
            </w:r>
            <w:r>
              <w:rPr>
                <w:rFonts w:ascii="Times New Roman"/>
                <w:spacing w:val="-1"/>
                <w:sz w:val="24"/>
              </w:rPr>
              <w:t>seek</w:t>
            </w:r>
            <w:r>
              <w:rPr>
                <w:rFonts w:ascii="Times New Roman"/>
                <w:sz w:val="24"/>
              </w:rPr>
              <w:t xml:space="preserve"> </w:t>
            </w:r>
            <w:r>
              <w:rPr>
                <w:rFonts w:ascii="Times New Roman"/>
                <w:spacing w:val="-1"/>
                <w:sz w:val="24"/>
              </w:rPr>
              <w:t>further</w:t>
            </w:r>
            <w:r>
              <w:rPr>
                <w:rFonts w:ascii="Times New Roman"/>
                <w:spacing w:val="31"/>
                <w:sz w:val="24"/>
              </w:rPr>
              <w:t xml:space="preserve"> </w:t>
            </w:r>
            <w:r>
              <w:rPr>
                <w:rFonts w:ascii="Times New Roman"/>
                <w:spacing w:val="-1"/>
                <w:sz w:val="24"/>
              </w:rPr>
              <w:t>information</w:t>
            </w:r>
            <w:r>
              <w:rPr>
                <w:rFonts w:ascii="Times New Roman"/>
                <w:sz w:val="24"/>
              </w:rPr>
              <w:t xml:space="preserve"> </w:t>
            </w:r>
            <w:r>
              <w:rPr>
                <w:rFonts w:ascii="Times New Roman"/>
                <w:spacing w:val="-1"/>
                <w:sz w:val="24"/>
              </w:rPr>
              <w:t>and</w:t>
            </w:r>
            <w:r>
              <w:rPr>
                <w:rFonts w:ascii="Times New Roman"/>
                <w:sz w:val="24"/>
              </w:rPr>
              <w:t xml:space="preserve"> </w:t>
            </w:r>
            <w:r>
              <w:rPr>
                <w:rFonts w:ascii="Times New Roman"/>
                <w:spacing w:val="-1"/>
                <w:sz w:val="24"/>
              </w:rPr>
              <w:t>action(s)</w:t>
            </w:r>
            <w:r>
              <w:rPr>
                <w:rFonts w:ascii="Times New Roman"/>
                <w:spacing w:val="1"/>
                <w:sz w:val="24"/>
              </w:rPr>
              <w:t xml:space="preserve"> by</w:t>
            </w:r>
            <w:r>
              <w:rPr>
                <w:rFonts w:ascii="Times New Roman"/>
                <w:spacing w:val="-5"/>
                <w:sz w:val="24"/>
              </w:rPr>
              <w:t xml:space="preserve"> </w:t>
            </w:r>
            <w:r>
              <w:rPr>
                <w:rFonts w:ascii="Times New Roman"/>
                <w:spacing w:val="-1"/>
                <w:sz w:val="24"/>
              </w:rPr>
              <w:t>Contracting</w:t>
            </w:r>
            <w:r>
              <w:rPr>
                <w:rFonts w:ascii="Times New Roman"/>
                <w:spacing w:val="-3"/>
                <w:sz w:val="24"/>
              </w:rPr>
              <w:t xml:space="preserve"> </w:t>
            </w:r>
            <w:r>
              <w:rPr>
                <w:rFonts w:ascii="Times New Roman"/>
                <w:sz w:val="24"/>
              </w:rPr>
              <w:t>Party</w:t>
            </w:r>
          </w:p>
        </w:tc>
      </w:tr>
      <w:tr w:rsidR="002A29C4" w14:paraId="3A4128BA"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08A89CED"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b/>
                <w:spacing w:val="-1"/>
                <w:sz w:val="24"/>
              </w:rPr>
              <w:t>Need</w:t>
            </w:r>
            <w:r>
              <w:rPr>
                <w:rFonts w:ascii="Times New Roman"/>
                <w:b/>
                <w:sz w:val="24"/>
              </w:rPr>
              <w:t xml:space="preserve"> of</w:t>
            </w:r>
            <w:r>
              <w:rPr>
                <w:rFonts w:ascii="Times New Roman"/>
                <w:b/>
                <w:spacing w:val="1"/>
                <w:sz w:val="24"/>
              </w:rPr>
              <w:t xml:space="preserve"> </w:t>
            </w:r>
            <w:r>
              <w:rPr>
                <w:rFonts w:ascii="Times New Roman"/>
                <w:b/>
                <w:spacing w:val="-1"/>
                <w:sz w:val="24"/>
              </w:rPr>
              <w:t>interpretation</w:t>
            </w:r>
            <w:r>
              <w:rPr>
                <w:rFonts w:ascii="Times New Roman"/>
                <w:b/>
                <w:spacing w:val="29"/>
                <w:sz w:val="24"/>
              </w:rPr>
              <w:t xml:space="preserve"> </w:t>
            </w:r>
            <w:r>
              <w:rPr>
                <w:rFonts w:ascii="Times New Roman"/>
                <w:b/>
                <w:sz w:val="24"/>
              </w:rPr>
              <w:t xml:space="preserve">by </w:t>
            </w:r>
            <w:r>
              <w:rPr>
                <w:rFonts w:ascii="Times New Roman"/>
                <w:b/>
                <w:spacing w:val="-1"/>
                <w:sz w:val="24"/>
              </w:rPr>
              <w:t>SCIC</w:t>
            </w:r>
          </w:p>
        </w:tc>
        <w:tc>
          <w:tcPr>
            <w:tcW w:w="5796" w:type="dxa"/>
            <w:tcBorders>
              <w:top w:val="single" w:sz="5" w:space="0" w:color="000000"/>
              <w:left w:val="single" w:sz="5" w:space="0" w:color="000000"/>
              <w:bottom w:val="single" w:sz="5" w:space="0" w:color="000000"/>
              <w:right w:val="single" w:sz="5" w:space="0" w:color="000000"/>
            </w:tcBorders>
          </w:tcPr>
          <w:p w14:paraId="4798D9AF"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Ambiguity</w:t>
            </w:r>
            <w:r>
              <w:rPr>
                <w:rFonts w:ascii="Times New Roman"/>
                <w:spacing w:val="-5"/>
                <w:sz w:val="24"/>
              </w:rPr>
              <w:t xml:space="preserve"> </w:t>
            </w:r>
            <w:r>
              <w:rPr>
                <w:rFonts w:ascii="Times New Roman"/>
                <w:spacing w:val="1"/>
                <w:sz w:val="24"/>
              </w:rPr>
              <w:t>or</w:t>
            </w:r>
            <w:r>
              <w:rPr>
                <w:rFonts w:ascii="Times New Roman"/>
                <w:spacing w:val="-1"/>
                <w:sz w:val="24"/>
              </w:rPr>
              <w:t xml:space="preserve"> misunderstanding</w:t>
            </w:r>
            <w:r>
              <w:rPr>
                <w:rFonts w:ascii="Times New Roman"/>
                <w:spacing w:val="-3"/>
                <w:sz w:val="24"/>
              </w:rPr>
              <w:t xml:space="preserve"> </w:t>
            </w:r>
            <w:r>
              <w:rPr>
                <w:rFonts w:ascii="Times New Roman"/>
                <w:sz w:val="24"/>
              </w:rPr>
              <w:t>of</w:t>
            </w:r>
            <w:r>
              <w:rPr>
                <w:rFonts w:ascii="Times New Roman"/>
                <w:spacing w:val="1"/>
                <w:sz w:val="24"/>
              </w:rPr>
              <w:t xml:space="preserve"> </w:t>
            </w:r>
            <w:r>
              <w:rPr>
                <w:rFonts w:ascii="Times New Roman"/>
                <w:spacing w:val="-1"/>
                <w:sz w:val="24"/>
              </w:rPr>
              <w:t>relevant</w:t>
            </w:r>
            <w:r>
              <w:rPr>
                <w:rFonts w:ascii="Times New Roman"/>
                <w:sz w:val="24"/>
              </w:rPr>
              <w:t xml:space="preserve"> obligation</w:t>
            </w:r>
          </w:p>
        </w:tc>
        <w:tc>
          <w:tcPr>
            <w:tcW w:w="5729" w:type="dxa"/>
            <w:tcBorders>
              <w:top w:val="single" w:sz="5" w:space="0" w:color="000000"/>
              <w:left w:val="single" w:sz="5" w:space="0" w:color="000000"/>
              <w:bottom w:val="single" w:sz="5" w:space="0" w:color="000000"/>
              <w:right w:val="single" w:sz="5" w:space="0" w:color="000000"/>
            </w:tcBorders>
          </w:tcPr>
          <w:p w14:paraId="4DE3E125"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2"/>
                <w:sz w:val="24"/>
              </w:rPr>
              <w:t>If</w:t>
            </w:r>
            <w:r>
              <w:rPr>
                <w:rFonts w:ascii="Times New Roman"/>
                <w:spacing w:val="1"/>
                <w:sz w:val="24"/>
              </w:rPr>
              <w:t xml:space="preserve"> </w:t>
            </w:r>
            <w:r>
              <w:rPr>
                <w:rFonts w:ascii="Times New Roman"/>
                <w:spacing w:val="-1"/>
                <w:sz w:val="24"/>
              </w:rPr>
              <w:t>necessary,</w:t>
            </w:r>
            <w:r>
              <w:rPr>
                <w:rFonts w:ascii="Times New Roman"/>
                <w:spacing w:val="2"/>
                <w:sz w:val="24"/>
              </w:rPr>
              <w:t xml:space="preserve"> </w:t>
            </w:r>
            <w:r>
              <w:rPr>
                <w:rFonts w:ascii="Times New Roman"/>
                <w:spacing w:val="-1"/>
                <w:sz w:val="24"/>
              </w:rPr>
              <w:t>review</w:t>
            </w:r>
            <w:r>
              <w:rPr>
                <w:rFonts w:ascii="Times New Roman"/>
                <w:spacing w:val="1"/>
                <w:sz w:val="24"/>
              </w:rPr>
              <w:t xml:space="preserve"> </w:t>
            </w:r>
            <w:r>
              <w:rPr>
                <w:rFonts w:ascii="Times New Roman"/>
                <w:spacing w:val="-1"/>
                <w:sz w:val="24"/>
              </w:rPr>
              <w:t>conservation</w:t>
            </w:r>
            <w:r>
              <w:rPr>
                <w:rFonts w:ascii="Times New Roman"/>
                <w:sz w:val="24"/>
              </w:rPr>
              <w:t xml:space="preserve"> </w:t>
            </w:r>
            <w:r>
              <w:rPr>
                <w:rFonts w:ascii="Times New Roman"/>
                <w:spacing w:val="-1"/>
                <w:sz w:val="24"/>
              </w:rPr>
              <w:t xml:space="preserve">measure </w:t>
            </w:r>
            <w:r>
              <w:rPr>
                <w:rFonts w:ascii="Times New Roman"/>
                <w:sz w:val="24"/>
              </w:rPr>
              <w:t xml:space="preserve">to </w:t>
            </w:r>
            <w:r>
              <w:rPr>
                <w:rFonts w:ascii="Times New Roman"/>
                <w:spacing w:val="-1"/>
                <w:sz w:val="24"/>
              </w:rPr>
              <w:t>address</w:t>
            </w:r>
            <w:r>
              <w:rPr>
                <w:rFonts w:ascii="Times New Roman"/>
                <w:sz w:val="24"/>
              </w:rPr>
              <w:t xml:space="preserve"> </w:t>
            </w:r>
            <w:r>
              <w:rPr>
                <w:rFonts w:ascii="Times New Roman"/>
                <w:spacing w:val="1"/>
                <w:sz w:val="24"/>
              </w:rPr>
              <w:t>any</w:t>
            </w:r>
            <w:r>
              <w:rPr>
                <w:rFonts w:ascii="Times New Roman"/>
                <w:spacing w:val="65"/>
                <w:sz w:val="24"/>
              </w:rPr>
              <w:t xml:space="preserve"> </w:t>
            </w:r>
            <w:r>
              <w:rPr>
                <w:rFonts w:ascii="Times New Roman"/>
                <w:spacing w:val="-1"/>
                <w:sz w:val="24"/>
              </w:rPr>
              <w:t>technical</w:t>
            </w:r>
            <w:r>
              <w:rPr>
                <w:rFonts w:ascii="Times New Roman"/>
                <w:sz w:val="24"/>
              </w:rPr>
              <w:t xml:space="preserve"> </w:t>
            </w:r>
            <w:r>
              <w:rPr>
                <w:rFonts w:ascii="Times New Roman"/>
                <w:spacing w:val="-1"/>
                <w:sz w:val="24"/>
              </w:rPr>
              <w:t>impediments</w:t>
            </w:r>
            <w:r>
              <w:rPr>
                <w:rFonts w:ascii="Times New Roman"/>
                <w:sz w:val="24"/>
              </w:rPr>
              <w:t xml:space="preserve"> to </w:t>
            </w:r>
            <w:r>
              <w:rPr>
                <w:rFonts w:ascii="Times New Roman"/>
                <w:spacing w:val="-1"/>
                <w:sz w:val="24"/>
              </w:rPr>
              <w:t>implementation</w:t>
            </w:r>
          </w:p>
        </w:tc>
      </w:tr>
      <w:tr w:rsidR="002A29C4" w14:paraId="4B577D15" w14:textId="77777777" w:rsidTr="00014AD9">
        <w:tc>
          <w:tcPr>
            <w:tcW w:w="2650" w:type="dxa"/>
            <w:tcBorders>
              <w:top w:val="single" w:sz="5" w:space="0" w:color="000000"/>
              <w:left w:val="single" w:sz="5" w:space="0" w:color="000000"/>
              <w:bottom w:val="single" w:sz="5" w:space="0" w:color="000000"/>
              <w:right w:val="single" w:sz="5" w:space="0" w:color="000000"/>
            </w:tcBorders>
            <w:shd w:val="clear" w:color="auto" w:fill="C1C1C1"/>
          </w:tcPr>
          <w:p w14:paraId="70C42AB4"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b/>
                <w:spacing w:val="-1"/>
                <w:sz w:val="24"/>
              </w:rPr>
              <w:t>No</w:t>
            </w:r>
            <w:r>
              <w:rPr>
                <w:rFonts w:ascii="Times New Roman"/>
                <w:b/>
                <w:sz w:val="24"/>
              </w:rPr>
              <w:t xml:space="preserve"> </w:t>
            </w:r>
            <w:r>
              <w:rPr>
                <w:rFonts w:ascii="Times New Roman"/>
                <w:b/>
                <w:spacing w:val="-1"/>
                <w:sz w:val="24"/>
              </w:rPr>
              <w:t>compliance status</w:t>
            </w:r>
            <w:r>
              <w:rPr>
                <w:rFonts w:ascii="Times New Roman"/>
                <w:b/>
                <w:spacing w:val="23"/>
                <w:sz w:val="24"/>
              </w:rPr>
              <w:t xml:space="preserve"> </w:t>
            </w:r>
            <w:r>
              <w:rPr>
                <w:rFonts w:ascii="Times New Roman"/>
                <w:b/>
                <w:spacing w:val="-1"/>
                <w:sz w:val="24"/>
              </w:rPr>
              <w:t>assigned</w:t>
            </w:r>
          </w:p>
        </w:tc>
        <w:tc>
          <w:tcPr>
            <w:tcW w:w="5796" w:type="dxa"/>
            <w:tcBorders>
              <w:top w:val="single" w:sz="5" w:space="0" w:color="000000"/>
              <w:left w:val="single" w:sz="5" w:space="0" w:color="000000"/>
              <w:bottom w:val="single" w:sz="5" w:space="0" w:color="000000"/>
              <w:right w:val="single" w:sz="5" w:space="0" w:color="000000"/>
            </w:tcBorders>
          </w:tcPr>
          <w:p w14:paraId="30A73201" w14:textId="77777777" w:rsidR="002A29C4" w:rsidRDefault="00BC4F9A" w:rsidP="00014AD9">
            <w:pPr>
              <w:pStyle w:val="TableParagraph"/>
              <w:spacing w:before="60" w:after="60"/>
              <w:rPr>
                <w:rFonts w:ascii="Times New Roman" w:eastAsia="Times New Roman" w:hAnsi="Times New Roman" w:cs="Times New Roman"/>
                <w:sz w:val="24"/>
                <w:szCs w:val="24"/>
              </w:rPr>
            </w:pPr>
            <w:r>
              <w:rPr>
                <w:rFonts w:ascii="Times New Roman"/>
                <w:spacing w:val="-1"/>
                <w:sz w:val="24"/>
              </w:rPr>
              <w:t>Cases</w:t>
            </w:r>
            <w:r>
              <w:rPr>
                <w:rFonts w:ascii="Times New Roman"/>
                <w:sz w:val="24"/>
              </w:rPr>
              <w:t xml:space="preserve"> of</w:t>
            </w:r>
            <w:r>
              <w:rPr>
                <w:rFonts w:ascii="Times New Roman"/>
                <w:spacing w:val="-1"/>
                <w:sz w:val="24"/>
              </w:rPr>
              <w:t xml:space="preserve"> </w:t>
            </w:r>
            <w:r>
              <w:rPr>
                <w:rFonts w:ascii="Times New Roman"/>
                <w:sz w:val="24"/>
              </w:rPr>
              <w:t>emergency</w:t>
            </w:r>
            <w:r>
              <w:rPr>
                <w:rFonts w:ascii="Times New Roman"/>
                <w:spacing w:val="-3"/>
                <w:sz w:val="24"/>
              </w:rPr>
              <w:t xml:space="preserve"> </w:t>
            </w:r>
            <w:r>
              <w:rPr>
                <w:rFonts w:ascii="Times New Roman"/>
                <w:spacing w:val="-1"/>
                <w:sz w:val="24"/>
              </w:rPr>
              <w:t>relating</w:t>
            </w:r>
            <w:r>
              <w:rPr>
                <w:rFonts w:ascii="Times New Roman"/>
                <w:spacing w:val="-3"/>
                <w:sz w:val="24"/>
              </w:rPr>
              <w:t xml:space="preserve"> </w:t>
            </w:r>
            <w:r>
              <w:rPr>
                <w:rFonts w:ascii="Times New Roman"/>
                <w:sz w:val="24"/>
              </w:rPr>
              <w:t>to</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z w:val="24"/>
              </w:rPr>
              <w:t>safety</w:t>
            </w:r>
            <w:r>
              <w:rPr>
                <w:rFonts w:ascii="Times New Roman"/>
                <w:spacing w:val="-5"/>
                <w:sz w:val="24"/>
              </w:rPr>
              <w:t xml:space="preserve"> </w:t>
            </w:r>
            <w:r>
              <w:rPr>
                <w:rFonts w:ascii="Times New Roman"/>
                <w:sz w:val="24"/>
              </w:rPr>
              <w:t>of</w:t>
            </w:r>
            <w:r>
              <w:rPr>
                <w:rFonts w:ascii="Times New Roman"/>
                <w:spacing w:val="-1"/>
                <w:sz w:val="24"/>
              </w:rPr>
              <w:t xml:space="preserve"> </w:t>
            </w:r>
            <w:r>
              <w:rPr>
                <w:rFonts w:ascii="Times New Roman"/>
                <w:sz w:val="24"/>
              </w:rPr>
              <w:t>a</w:t>
            </w:r>
            <w:r>
              <w:rPr>
                <w:rFonts w:ascii="Times New Roman"/>
                <w:spacing w:val="-1"/>
                <w:sz w:val="24"/>
              </w:rPr>
              <w:t xml:space="preserve"> </w:t>
            </w:r>
            <w:r>
              <w:rPr>
                <w:rFonts w:ascii="Times New Roman"/>
                <w:sz w:val="24"/>
              </w:rPr>
              <w:t>ship</w:t>
            </w:r>
            <w:r>
              <w:rPr>
                <w:rFonts w:ascii="Times New Roman"/>
                <w:spacing w:val="2"/>
                <w:sz w:val="24"/>
              </w:rPr>
              <w:t xml:space="preserve"> </w:t>
            </w:r>
            <w:r>
              <w:rPr>
                <w:rFonts w:ascii="Times New Roman"/>
                <w:spacing w:val="-1"/>
                <w:sz w:val="24"/>
              </w:rPr>
              <w:t>and</w:t>
            </w:r>
            <w:r>
              <w:rPr>
                <w:rFonts w:ascii="Times New Roman"/>
                <w:spacing w:val="35"/>
                <w:sz w:val="24"/>
              </w:rPr>
              <w:t xml:space="preserve"> </w:t>
            </w:r>
            <w:r>
              <w:rPr>
                <w:rFonts w:ascii="Times New Roman"/>
                <w:sz w:val="24"/>
              </w:rPr>
              <w:t>those</w:t>
            </w:r>
            <w:r>
              <w:rPr>
                <w:rFonts w:ascii="Times New Roman"/>
                <w:spacing w:val="-1"/>
                <w:sz w:val="24"/>
              </w:rPr>
              <w:t xml:space="preserve"> </w:t>
            </w:r>
            <w:r>
              <w:rPr>
                <w:rFonts w:ascii="Times New Roman"/>
                <w:sz w:val="24"/>
              </w:rPr>
              <w:t xml:space="preserve">on </w:t>
            </w:r>
            <w:r>
              <w:rPr>
                <w:rFonts w:ascii="Times New Roman"/>
                <w:spacing w:val="-1"/>
                <w:sz w:val="24"/>
              </w:rPr>
              <w:t>board</w:t>
            </w:r>
            <w:r>
              <w:rPr>
                <w:rFonts w:ascii="Times New Roman"/>
                <w:sz w:val="24"/>
              </w:rPr>
              <w:t xml:space="preserve"> or</w:t>
            </w:r>
            <w:r>
              <w:rPr>
                <w:rFonts w:ascii="Times New Roman"/>
                <w:spacing w:val="-1"/>
                <w:sz w:val="24"/>
              </w:rPr>
              <w:t xml:space="preserve"> </w:t>
            </w:r>
            <w:r>
              <w:rPr>
                <w:rFonts w:ascii="Times New Roman"/>
                <w:sz w:val="24"/>
              </w:rPr>
              <w:t xml:space="preserve">saving </w:t>
            </w:r>
            <w:r>
              <w:rPr>
                <w:rFonts w:ascii="Times New Roman"/>
                <w:spacing w:val="-1"/>
                <w:sz w:val="24"/>
              </w:rPr>
              <w:t>life at</w:t>
            </w:r>
            <w:r>
              <w:rPr>
                <w:rFonts w:ascii="Times New Roman"/>
                <w:sz w:val="24"/>
              </w:rPr>
              <w:t xml:space="preserve"> </w:t>
            </w:r>
            <w:r>
              <w:rPr>
                <w:rFonts w:ascii="Times New Roman"/>
                <w:spacing w:val="-1"/>
                <w:sz w:val="24"/>
              </w:rPr>
              <w:t>sea</w:t>
            </w:r>
          </w:p>
        </w:tc>
        <w:tc>
          <w:tcPr>
            <w:tcW w:w="5729" w:type="dxa"/>
            <w:tcBorders>
              <w:top w:val="single" w:sz="5" w:space="0" w:color="000000"/>
              <w:left w:val="single" w:sz="5" w:space="0" w:color="000000"/>
              <w:bottom w:val="single" w:sz="5" w:space="0" w:color="000000"/>
              <w:right w:val="single" w:sz="5" w:space="0" w:color="000000"/>
            </w:tcBorders>
          </w:tcPr>
          <w:p w14:paraId="19361886" w14:textId="77777777" w:rsidR="002A29C4" w:rsidRDefault="00BC4F9A" w:rsidP="00014AD9">
            <w:pPr>
              <w:pStyle w:val="TableParagraph"/>
              <w:spacing w:before="60"/>
              <w:rPr>
                <w:rFonts w:ascii="Times New Roman" w:eastAsia="Times New Roman" w:hAnsi="Times New Roman" w:cs="Times New Roman"/>
                <w:sz w:val="24"/>
                <w:szCs w:val="24"/>
              </w:rPr>
            </w:pPr>
            <w:r>
              <w:rPr>
                <w:rFonts w:ascii="Times New Roman"/>
                <w:spacing w:val="-1"/>
                <w:sz w:val="24"/>
              </w:rPr>
              <w:t>No</w:t>
            </w:r>
            <w:r>
              <w:rPr>
                <w:rFonts w:ascii="Times New Roman"/>
                <w:sz w:val="24"/>
              </w:rPr>
              <w:t xml:space="preserve"> </w:t>
            </w:r>
            <w:r>
              <w:rPr>
                <w:rFonts w:ascii="Times New Roman"/>
                <w:spacing w:val="-1"/>
                <w:sz w:val="24"/>
              </w:rPr>
              <w:t>action</w:t>
            </w:r>
            <w:r>
              <w:rPr>
                <w:rFonts w:ascii="Times New Roman"/>
                <w:sz w:val="24"/>
              </w:rPr>
              <w:t xml:space="preserve"> </w:t>
            </w:r>
            <w:r>
              <w:rPr>
                <w:rFonts w:ascii="Times New Roman"/>
                <w:spacing w:val="-1"/>
                <w:sz w:val="24"/>
              </w:rPr>
              <w:t>required</w:t>
            </w:r>
          </w:p>
        </w:tc>
      </w:tr>
      <w:tr w:rsidR="002A29C4" w14:paraId="53B6BEC3" w14:textId="77777777" w:rsidTr="00014AD9">
        <w:tc>
          <w:tcPr>
            <w:tcW w:w="14175" w:type="dxa"/>
            <w:gridSpan w:val="3"/>
            <w:tcBorders>
              <w:top w:val="single" w:sz="5" w:space="0" w:color="000000"/>
              <w:left w:val="nil"/>
              <w:bottom w:val="nil"/>
              <w:right w:val="nil"/>
            </w:tcBorders>
          </w:tcPr>
          <w:p w14:paraId="76667581" w14:textId="77777777" w:rsidR="002A29C4" w:rsidRDefault="00BC4F9A" w:rsidP="00014AD9">
            <w:pPr>
              <w:pStyle w:val="cmfootnote"/>
              <w:spacing w:before="120"/>
              <w:ind w:left="278" w:hanging="278"/>
            </w:pPr>
            <w:r>
              <w:rPr>
                <w:w w:val="95"/>
                <w:position w:val="9"/>
                <w:sz w:val="13"/>
                <w:szCs w:val="13"/>
              </w:rPr>
              <w:t>1</w:t>
            </w:r>
            <w:r>
              <w:rPr>
                <w:w w:val="95"/>
                <w:position w:val="9"/>
                <w:sz w:val="13"/>
                <w:szCs w:val="13"/>
              </w:rPr>
              <w:tab/>
            </w:r>
            <w:r>
              <w:t>For</w:t>
            </w:r>
            <w:r>
              <w:rPr>
                <w:spacing w:val="7"/>
              </w:rPr>
              <w:t xml:space="preserve"> </w:t>
            </w:r>
            <w:r>
              <w:t>the</w:t>
            </w:r>
            <w:r>
              <w:rPr>
                <w:spacing w:val="6"/>
              </w:rPr>
              <w:t xml:space="preserve"> </w:t>
            </w:r>
            <w:r>
              <w:t>purposes</w:t>
            </w:r>
            <w:r>
              <w:rPr>
                <w:spacing w:val="6"/>
              </w:rPr>
              <w:t xml:space="preserve"> </w:t>
            </w:r>
            <w:r>
              <w:t>of</w:t>
            </w:r>
            <w:r>
              <w:rPr>
                <w:spacing w:val="4"/>
              </w:rPr>
              <w:t xml:space="preserve"> </w:t>
            </w:r>
            <w:r>
              <w:t>this</w:t>
            </w:r>
            <w:r>
              <w:rPr>
                <w:spacing w:val="6"/>
              </w:rPr>
              <w:t xml:space="preserve"> </w:t>
            </w:r>
            <w:r>
              <w:t>conservation</w:t>
            </w:r>
            <w:r>
              <w:rPr>
                <w:spacing w:val="7"/>
              </w:rPr>
              <w:t xml:space="preserve"> </w:t>
            </w:r>
            <w:r>
              <w:t>measure,</w:t>
            </w:r>
            <w:r>
              <w:rPr>
                <w:spacing w:val="6"/>
              </w:rPr>
              <w:t xml:space="preserve"> </w:t>
            </w:r>
            <w:r>
              <w:t>‘compliance</w:t>
            </w:r>
            <w:r>
              <w:rPr>
                <w:spacing w:val="7"/>
              </w:rPr>
              <w:t xml:space="preserve"> </w:t>
            </w:r>
            <w:r>
              <w:t>status’</w:t>
            </w:r>
            <w:r>
              <w:rPr>
                <w:spacing w:val="4"/>
              </w:rPr>
              <w:t xml:space="preserve"> </w:t>
            </w:r>
            <w:r>
              <w:t>refers</w:t>
            </w:r>
            <w:r>
              <w:rPr>
                <w:spacing w:val="6"/>
              </w:rPr>
              <w:t xml:space="preserve"> </w:t>
            </w:r>
            <w:r>
              <w:t>to</w:t>
            </w:r>
            <w:r>
              <w:rPr>
                <w:spacing w:val="7"/>
              </w:rPr>
              <w:t xml:space="preserve"> </w:t>
            </w:r>
            <w:r>
              <w:t>compliance</w:t>
            </w:r>
            <w:r>
              <w:rPr>
                <w:spacing w:val="9"/>
              </w:rPr>
              <w:t xml:space="preserve"> </w:t>
            </w:r>
            <w:r>
              <w:t>with</w:t>
            </w:r>
            <w:r>
              <w:rPr>
                <w:spacing w:val="6"/>
              </w:rPr>
              <w:t xml:space="preserve"> </w:t>
            </w:r>
            <w:r>
              <w:t>the</w:t>
            </w:r>
            <w:r>
              <w:rPr>
                <w:spacing w:val="6"/>
              </w:rPr>
              <w:t xml:space="preserve"> </w:t>
            </w:r>
            <w:r>
              <w:t>conservation</w:t>
            </w:r>
            <w:r>
              <w:rPr>
                <w:spacing w:val="8"/>
              </w:rPr>
              <w:t xml:space="preserve"> </w:t>
            </w:r>
            <w:r>
              <w:t>measures</w:t>
            </w:r>
            <w:r>
              <w:rPr>
                <w:spacing w:val="8"/>
              </w:rPr>
              <w:t xml:space="preserve"> </w:t>
            </w:r>
            <w:r>
              <w:t>listed</w:t>
            </w:r>
            <w:r>
              <w:rPr>
                <w:spacing w:val="7"/>
              </w:rPr>
              <w:t xml:space="preserve"> </w:t>
            </w:r>
            <w:r>
              <w:t>in</w:t>
            </w:r>
            <w:r>
              <w:rPr>
                <w:spacing w:val="6"/>
              </w:rPr>
              <w:t xml:space="preserve"> </w:t>
            </w:r>
            <w:r>
              <w:t>Annex</w:t>
            </w:r>
            <w:r>
              <w:rPr>
                <w:spacing w:val="5"/>
              </w:rPr>
              <w:t xml:space="preserve"> </w:t>
            </w:r>
            <w:r>
              <w:t>10-10/A</w:t>
            </w:r>
            <w:r>
              <w:rPr>
                <w:spacing w:val="5"/>
              </w:rPr>
              <w:t xml:space="preserve"> </w:t>
            </w:r>
            <w:r>
              <w:t>and</w:t>
            </w:r>
            <w:r>
              <w:rPr>
                <w:spacing w:val="7"/>
              </w:rPr>
              <w:t xml:space="preserve"> </w:t>
            </w:r>
            <w:r>
              <w:t>‘suggested</w:t>
            </w:r>
            <w:r>
              <w:rPr>
                <w:spacing w:val="7"/>
              </w:rPr>
              <w:t xml:space="preserve"> </w:t>
            </w:r>
            <w:r>
              <w:t>action’</w:t>
            </w:r>
            <w:r>
              <w:rPr>
                <w:spacing w:val="128"/>
                <w:w w:val="99"/>
              </w:rPr>
              <w:t xml:space="preserve"> </w:t>
            </w:r>
            <w:r>
              <w:t>takes</w:t>
            </w:r>
            <w:r>
              <w:rPr>
                <w:spacing w:val="-8"/>
              </w:rPr>
              <w:t xml:space="preserve"> </w:t>
            </w:r>
            <w:r>
              <w:t>account</w:t>
            </w:r>
            <w:r>
              <w:rPr>
                <w:spacing w:val="-6"/>
              </w:rPr>
              <w:t xml:space="preserve"> </w:t>
            </w:r>
            <w:r>
              <w:t>of</w:t>
            </w:r>
            <w:r>
              <w:rPr>
                <w:spacing w:val="-5"/>
              </w:rPr>
              <w:t xml:space="preserve"> </w:t>
            </w:r>
            <w:r>
              <w:t>Contracting</w:t>
            </w:r>
            <w:r>
              <w:rPr>
                <w:spacing w:val="-8"/>
              </w:rPr>
              <w:t xml:space="preserve"> </w:t>
            </w:r>
            <w:r>
              <w:t>Parties’</w:t>
            </w:r>
            <w:r>
              <w:rPr>
                <w:spacing w:val="-8"/>
              </w:rPr>
              <w:t xml:space="preserve"> </w:t>
            </w:r>
            <w:r>
              <w:t>responses</w:t>
            </w:r>
            <w:r>
              <w:rPr>
                <w:spacing w:val="-7"/>
              </w:rPr>
              <w:t xml:space="preserve"> </w:t>
            </w:r>
            <w:r>
              <w:t>and</w:t>
            </w:r>
            <w:r>
              <w:rPr>
                <w:spacing w:val="-5"/>
              </w:rPr>
              <w:t xml:space="preserve"> </w:t>
            </w:r>
            <w:r>
              <w:t>corrective</w:t>
            </w:r>
            <w:r>
              <w:rPr>
                <w:spacing w:val="-7"/>
              </w:rPr>
              <w:t xml:space="preserve"> </w:t>
            </w:r>
            <w:r>
              <w:t>actions</w:t>
            </w:r>
            <w:r>
              <w:rPr>
                <w:spacing w:val="-7"/>
              </w:rPr>
              <w:t xml:space="preserve"> </w:t>
            </w:r>
            <w:r>
              <w:t>to</w:t>
            </w:r>
            <w:r>
              <w:rPr>
                <w:spacing w:val="-5"/>
              </w:rPr>
              <w:t xml:space="preserve"> </w:t>
            </w:r>
            <w:r>
              <w:t>address</w:t>
            </w:r>
            <w:r>
              <w:rPr>
                <w:spacing w:val="-8"/>
              </w:rPr>
              <w:t xml:space="preserve"> </w:t>
            </w:r>
            <w:r>
              <w:t>compliance</w:t>
            </w:r>
            <w:r>
              <w:rPr>
                <w:spacing w:val="-6"/>
              </w:rPr>
              <w:t xml:space="preserve"> </w:t>
            </w:r>
            <w:r>
              <w:t>issues</w:t>
            </w:r>
            <w:r>
              <w:rPr>
                <w:spacing w:val="-7"/>
              </w:rPr>
              <w:t xml:space="preserve"> </w:t>
            </w:r>
            <w:r>
              <w:t>identified.</w:t>
            </w:r>
          </w:p>
        </w:tc>
      </w:tr>
    </w:tbl>
    <w:p w14:paraId="24C12412" w14:textId="77777777" w:rsidR="00BC4F9A" w:rsidRDefault="00BC4F9A"/>
    <w:sectPr w:rsidR="00BC4F9A" w:rsidSect="004F08D5">
      <w:footerReference w:type="default" r:id="rId16"/>
      <w:pgSz w:w="16840" w:h="11907" w:orient="landscape" w:code="9"/>
      <w:pgMar w:top="1418" w:right="1418" w:bottom="1418" w:left="1418" w:header="992"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2F5B" w14:textId="77777777" w:rsidR="009D1BDB" w:rsidRDefault="009D1BDB">
      <w:r>
        <w:separator/>
      </w:r>
    </w:p>
  </w:endnote>
  <w:endnote w:type="continuationSeparator" w:id="0">
    <w:p w14:paraId="19454693" w14:textId="77777777" w:rsidR="009D1BDB" w:rsidRDefault="009D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8928F" w14:textId="77777777" w:rsidR="00A31156" w:rsidRDefault="00A31156" w:rsidP="00A31156">
    <w:pPr>
      <w:pStyle w:val="odd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54A91" w14:textId="77777777" w:rsidR="00A31156" w:rsidRDefault="00A31156" w:rsidP="00A31156">
    <w:pPr>
      <w:pStyle w:val="odd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3ADEF" w14:textId="77777777" w:rsidR="00A31156" w:rsidRDefault="00A31156" w:rsidP="00A31156">
    <w:pPr>
      <w:pStyle w:val="odd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B3793" w14:textId="77777777" w:rsidR="00A31156" w:rsidRDefault="00A31156" w:rsidP="00A31156">
    <w:pPr>
      <w:pStyle w:val="odd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E9C8D8" w14:textId="77777777" w:rsidR="009D1BDB" w:rsidRDefault="009D1BDB">
      <w:r>
        <w:separator/>
      </w:r>
    </w:p>
  </w:footnote>
  <w:footnote w:type="continuationSeparator" w:id="0">
    <w:p w14:paraId="619EA1C6" w14:textId="77777777" w:rsidR="009D1BDB" w:rsidRDefault="009D1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73B4B" w14:textId="1DD98961" w:rsidR="00FE50C3" w:rsidRDefault="00FE50C3" w:rsidP="00FE50C3">
    <w:pPr>
      <w:pStyle w:val="oddfooter"/>
    </w:pPr>
    <w:r>
      <w:t>10-10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812B7" w14:textId="37C75821" w:rsidR="002A29C4" w:rsidRDefault="00A31156" w:rsidP="00E22377">
    <w:pPr>
      <w:pStyle w:val="evenfooter"/>
      <w:jc w:val="right"/>
    </w:pPr>
    <w:r>
      <w:t>10-10</w:t>
    </w:r>
  </w:p>
  <w:p w14:paraId="30AF56D0" w14:textId="1974CC48" w:rsidR="00E22377" w:rsidRDefault="00D02D9F" w:rsidP="00E22377">
    <w:pPr>
      <w:pStyle w:val="oddheader"/>
    </w:pPr>
    <w:del w:id="10" w:author="Doro Forck" w:date="2018-11-07T14:53:00Z">
      <w:r w:rsidDel="00003483">
        <w:delText>V</w:delText>
      </w:r>
    </w:del>
    <w:ins w:id="11" w:author="Ingrid Slicer" w:date="2018-10-24T17:33:00Z">
      <w:del w:id="12" w:author="Doro Forck" w:date="2018-11-07T14:53:00Z">
        <w:r w:rsidDel="00003483">
          <w:delText>1</w:delText>
        </w:r>
      </w:del>
    </w:ins>
    <w:del w:id="13" w:author="Doro Forck" w:date="2018-11-07T14:53:00Z">
      <w:r w:rsidR="00E22377" w:rsidDel="00003483">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0779D" w14:textId="77777777" w:rsidR="002A29C4" w:rsidRDefault="002A29C4">
    <w:pPr>
      <w:spacing w:line="14" w:lineRule="auto"/>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21B8A" w14:textId="77777777" w:rsidR="00B1274A" w:rsidRDefault="00B1274A" w:rsidP="00B1274A">
    <w:pPr>
      <w:pStyle w:val="evenfooter"/>
      <w:jc w:val="right"/>
    </w:pPr>
    <w:r>
      <w:t>10-10</w:t>
    </w:r>
  </w:p>
  <w:p w14:paraId="24F2B993" w14:textId="5E0105B1" w:rsidR="00014AD9" w:rsidRPr="00A71CF0" w:rsidRDefault="00B1274A" w:rsidP="00B1274A">
    <w:pPr>
      <w:pStyle w:val="oddheader"/>
    </w:pPr>
    <w:del w:id="14" w:author="Doro Forck" w:date="2018-11-07T14:53:00Z">
      <w:r w:rsidDel="00003483">
        <w:delText>v0</w:delText>
      </w:r>
    </w:del>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8E1C2" w14:textId="77777777" w:rsidR="002A29C4" w:rsidRDefault="002A29C4">
    <w:pPr>
      <w:spacing w:line="14"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E5CF1"/>
    <w:multiLevelType w:val="hybridMultilevel"/>
    <w:tmpl w:val="AEC2E6A0"/>
    <w:lvl w:ilvl="0" w:tplc="3F6C7A44">
      <w:start w:val="1"/>
      <w:numFmt w:val="bullet"/>
      <w:lvlText w:val="•"/>
      <w:lvlJc w:val="left"/>
      <w:pPr>
        <w:ind w:left="385" w:hanging="284"/>
      </w:pPr>
      <w:rPr>
        <w:rFonts w:ascii="Times New Roman" w:eastAsia="Times New Roman" w:hAnsi="Times New Roman" w:hint="default"/>
        <w:sz w:val="24"/>
        <w:szCs w:val="24"/>
      </w:rPr>
    </w:lvl>
    <w:lvl w:ilvl="1" w:tplc="0BAACE86">
      <w:start w:val="1"/>
      <w:numFmt w:val="bullet"/>
      <w:lvlText w:val="•"/>
      <w:lvlJc w:val="left"/>
      <w:pPr>
        <w:ind w:left="918" w:hanging="284"/>
      </w:pPr>
      <w:rPr>
        <w:rFonts w:hint="default"/>
      </w:rPr>
    </w:lvl>
    <w:lvl w:ilvl="2" w:tplc="76A4CBEA">
      <w:start w:val="1"/>
      <w:numFmt w:val="bullet"/>
      <w:lvlText w:val="•"/>
      <w:lvlJc w:val="left"/>
      <w:pPr>
        <w:ind w:left="1451" w:hanging="284"/>
      </w:pPr>
      <w:rPr>
        <w:rFonts w:hint="default"/>
      </w:rPr>
    </w:lvl>
    <w:lvl w:ilvl="3" w:tplc="519C3D2A">
      <w:start w:val="1"/>
      <w:numFmt w:val="bullet"/>
      <w:lvlText w:val="•"/>
      <w:lvlJc w:val="left"/>
      <w:pPr>
        <w:ind w:left="1984" w:hanging="284"/>
      </w:pPr>
      <w:rPr>
        <w:rFonts w:hint="default"/>
      </w:rPr>
    </w:lvl>
    <w:lvl w:ilvl="4" w:tplc="F18C38B0">
      <w:start w:val="1"/>
      <w:numFmt w:val="bullet"/>
      <w:lvlText w:val="•"/>
      <w:lvlJc w:val="left"/>
      <w:pPr>
        <w:ind w:left="2518" w:hanging="284"/>
      </w:pPr>
      <w:rPr>
        <w:rFonts w:hint="default"/>
      </w:rPr>
    </w:lvl>
    <w:lvl w:ilvl="5" w:tplc="3782E9B2">
      <w:start w:val="1"/>
      <w:numFmt w:val="bullet"/>
      <w:lvlText w:val="•"/>
      <w:lvlJc w:val="left"/>
      <w:pPr>
        <w:ind w:left="3051" w:hanging="284"/>
      </w:pPr>
      <w:rPr>
        <w:rFonts w:hint="default"/>
      </w:rPr>
    </w:lvl>
    <w:lvl w:ilvl="6" w:tplc="D25C8C00">
      <w:start w:val="1"/>
      <w:numFmt w:val="bullet"/>
      <w:lvlText w:val="•"/>
      <w:lvlJc w:val="left"/>
      <w:pPr>
        <w:ind w:left="3584" w:hanging="284"/>
      </w:pPr>
      <w:rPr>
        <w:rFonts w:hint="default"/>
      </w:rPr>
    </w:lvl>
    <w:lvl w:ilvl="7" w:tplc="63C26860">
      <w:start w:val="1"/>
      <w:numFmt w:val="bullet"/>
      <w:lvlText w:val="•"/>
      <w:lvlJc w:val="left"/>
      <w:pPr>
        <w:ind w:left="4117" w:hanging="284"/>
      </w:pPr>
      <w:rPr>
        <w:rFonts w:hint="default"/>
      </w:rPr>
    </w:lvl>
    <w:lvl w:ilvl="8" w:tplc="84CE3B84">
      <w:start w:val="1"/>
      <w:numFmt w:val="bullet"/>
      <w:lvlText w:val="•"/>
      <w:lvlJc w:val="left"/>
      <w:pPr>
        <w:ind w:left="4650" w:hanging="284"/>
      </w:pPr>
      <w:rPr>
        <w:rFonts w:hint="default"/>
      </w:rPr>
    </w:lvl>
  </w:abstractNum>
  <w:abstractNum w:abstractNumId="1" w15:restartNumberingAfterBreak="0">
    <w:nsid w:val="50D24D00"/>
    <w:multiLevelType w:val="hybridMultilevel"/>
    <w:tmpl w:val="967EDA1C"/>
    <w:lvl w:ilvl="0" w:tplc="DE7849AA">
      <w:start w:val="1"/>
      <w:numFmt w:val="decimal"/>
      <w:lvlText w:val="%1."/>
      <w:lvlJc w:val="left"/>
      <w:pPr>
        <w:ind w:left="684" w:hanging="567"/>
      </w:pPr>
      <w:rPr>
        <w:rFonts w:ascii="Times New Roman" w:eastAsia="Times New Roman" w:hAnsi="Times New Roman" w:hint="default"/>
        <w:sz w:val="24"/>
        <w:szCs w:val="24"/>
      </w:rPr>
    </w:lvl>
    <w:lvl w:ilvl="1" w:tplc="6B66899E">
      <w:start w:val="1"/>
      <w:numFmt w:val="lowerRoman"/>
      <w:lvlText w:val="(%2)"/>
      <w:lvlJc w:val="left"/>
      <w:pPr>
        <w:ind w:left="1239" w:hanging="569"/>
      </w:pPr>
      <w:rPr>
        <w:rFonts w:ascii="Times New Roman" w:eastAsia="Times New Roman" w:hAnsi="Times New Roman" w:hint="default"/>
        <w:spacing w:val="-1"/>
        <w:sz w:val="24"/>
        <w:szCs w:val="24"/>
      </w:rPr>
    </w:lvl>
    <w:lvl w:ilvl="2" w:tplc="F248530E">
      <w:start w:val="1"/>
      <w:numFmt w:val="lowerLetter"/>
      <w:lvlText w:val="(%3)"/>
      <w:lvlJc w:val="left"/>
      <w:pPr>
        <w:ind w:left="1817" w:hanging="567"/>
      </w:pPr>
      <w:rPr>
        <w:rFonts w:ascii="Times New Roman" w:eastAsia="Times New Roman" w:hAnsi="Times New Roman" w:hint="default"/>
        <w:spacing w:val="-1"/>
        <w:sz w:val="24"/>
        <w:szCs w:val="24"/>
      </w:rPr>
    </w:lvl>
    <w:lvl w:ilvl="3" w:tplc="D2AC8C1A">
      <w:start w:val="1"/>
      <w:numFmt w:val="bullet"/>
      <w:lvlText w:val="•"/>
      <w:lvlJc w:val="left"/>
      <w:pPr>
        <w:ind w:left="1239" w:hanging="567"/>
      </w:pPr>
      <w:rPr>
        <w:rFonts w:hint="default"/>
      </w:rPr>
    </w:lvl>
    <w:lvl w:ilvl="4" w:tplc="2E82BB56">
      <w:start w:val="1"/>
      <w:numFmt w:val="bullet"/>
      <w:lvlText w:val="•"/>
      <w:lvlJc w:val="left"/>
      <w:pPr>
        <w:ind w:left="1239" w:hanging="567"/>
      </w:pPr>
      <w:rPr>
        <w:rFonts w:hint="default"/>
      </w:rPr>
    </w:lvl>
    <w:lvl w:ilvl="5" w:tplc="5C6CF54C">
      <w:start w:val="1"/>
      <w:numFmt w:val="bullet"/>
      <w:lvlText w:val="•"/>
      <w:lvlJc w:val="left"/>
      <w:pPr>
        <w:ind w:left="1817" w:hanging="567"/>
      </w:pPr>
      <w:rPr>
        <w:rFonts w:hint="default"/>
      </w:rPr>
    </w:lvl>
    <w:lvl w:ilvl="6" w:tplc="F25650D8">
      <w:start w:val="1"/>
      <w:numFmt w:val="bullet"/>
      <w:lvlText w:val="•"/>
      <w:lvlJc w:val="left"/>
      <w:pPr>
        <w:ind w:left="3313" w:hanging="567"/>
      </w:pPr>
      <w:rPr>
        <w:rFonts w:hint="default"/>
      </w:rPr>
    </w:lvl>
    <w:lvl w:ilvl="7" w:tplc="BFE653C4">
      <w:start w:val="1"/>
      <w:numFmt w:val="bullet"/>
      <w:lvlText w:val="•"/>
      <w:lvlJc w:val="left"/>
      <w:pPr>
        <w:ind w:left="4810" w:hanging="567"/>
      </w:pPr>
      <w:rPr>
        <w:rFonts w:hint="default"/>
      </w:rPr>
    </w:lvl>
    <w:lvl w:ilvl="8" w:tplc="FB5236B6">
      <w:start w:val="1"/>
      <w:numFmt w:val="bullet"/>
      <w:lvlText w:val="•"/>
      <w:lvlJc w:val="left"/>
      <w:pPr>
        <w:ind w:left="6306" w:hanging="567"/>
      </w:pPr>
      <w:rPr>
        <w:rFont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CCAMLR Presenter">
    <w15:presenceInfo w15:providerId="AD" w15:userId="S::ccamlr.presenter@ccamlr.org::5b15ad13-17a4-4aec-96fb-ed28b8917eee"/>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trackRevisions/>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9C4"/>
    <w:rsid w:val="00003483"/>
    <w:rsid w:val="00014AD9"/>
    <w:rsid w:val="00094602"/>
    <w:rsid w:val="000E6554"/>
    <w:rsid w:val="001E014B"/>
    <w:rsid w:val="001F4F3A"/>
    <w:rsid w:val="00202782"/>
    <w:rsid w:val="00203043"/>
    <w:rsid w:val="00216E80"/>
    <w:rsid w:val="00231510"/>
    <w:rsid w:val="002361FA"/>
    <w:rsid w:val="002637BA"/>
    <w:rsid w:val="00291775"/>
    <w:rsid w:val="0029214A"/>
    <w:rsid w:val="002A29C4"/>
    <w:rsid w:val="00307E3D"/>
    <w:rsid w:val="00313893"/>
    <w:rsid w:val="0036793F"/>
    <w:rsid w:val="003C3D02"/>
    <w:rsid w:val="004076C4"/>
    <w:rsid w:val="004A375F"/>
    <w:rsid w:val="004B7A20"/>
    <w:rsid w:val="004D6769"/>
    <w:rsid w:val="004F08D5"/>
    <w:rsid w:val="004F61A7"/>
    <w:rsid w:val="00502C5A"/>
    <w:rsid w:val="00515357"/>
    <w:rsid w:val="00591C87"/>
    <w:rsid w:val="005A4906"/>
    <w:rsid w:val="005B7D7C"/>
    <w:rsid w:val="005C6833"/>
    <w:rsid w:val="005D67F8"/>
    <w:rsid w:val="0062187A"/>
    <w:rsid w:val="006B798B"/>
    <w:rsid w:val="006D4744"/>
    <w:rsid w:val="00757C67"/>
    <w:rsid w:val="007C11F6"/>
    <w:rsid w:val="00804389"/>
    <w:rsid w:val="0088000C"/>
    <w:rsid w:val="008F664F"/>
    <w:rsid w:val="009211D4"/>
    <w:rsid w:val="00962E1D"/>
    <w:rsid w:val="00974D1D"/>
    <w:rsid w:val="0098112C"/>
    <w:rsid w:val="009959BB"/>
    <w:rsid w:val="009C3BA9"/>
    <w:rsid w:val="009D1BDB"/>
    <w:rsid w:val="009D2727"/>
    <w:rsid w:val="00A31156"/>
    <w:rsid w:val="00A3219D"/>
    <w:rsid w:val="00A71CF0"/>
    <w:rsid w:val="00A74C6A"/>
    <w:rsid w:val="00AE4F96"/>
    <w:rsid w:val="00AF5703"/>
    <w:rsid w:val="00B1274A"/>
    <w:rsid w:val="00B37EEB"/>
    <w:rsid w:val="00B41D87"/>
    <w:rsid w:val="00B52506"/>
    <w:rsid w:val="00BA4484"/>
    <w:rsid w:val="00BC4F9A"/>
    <w:rsid w:val="00BC6D3D"/>
    <w:rsid w:val="00C4564E"/>
    <w:rsid w:val="00C90A66"/>
    <w:rsid w:val="00D02D9F"/>
    <w:rsid w:val="00DD1783"/>
    <w:rsid w:val="00E22377"/>
    <w:rsid w:val="00E82B16"/>
    <w:rsid w:val="00EA6A79"/>
    <w:rsid w:val="00EE4016"/>
    <w:rsid w:val="00EF0086"/>
    <w:rsid w:val="00F256A5"/>
    <w:rsid w:val="00FB02CC"/>
    <w:rsid w:val="00FB152F"/>
    <w:rsid w:val="00FE2EDE"/>
    <w:rsid w:val="00FE5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A127A67"/>
  <w15:docId w15:val="{2C40654A-17B5-4280-B8AD-929013B8F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pPr>
      <w:spacing w:before="69"/>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39" w:hanging="569"/>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A74C6A"/>
    <w:rPr>
      <w:sz w:val="16"/>
      <w:szCs w:val="16"/>
    </w:rPr>
  </w:style>
  <w:style w:type="paragraph" w:styleId="CommentText">
    <w:name w:val="annotation text"/>
    <w:basedOn w:val="Normal"/>
    <w:link w:val="CommentTextChar"/>
    <w:uiPriority w:val="99"/>
    <w:semiHidden/>
    <w:unhideWhenUsed/>
    <w:rsid w:val="00A74C6A"/>
    <w:rPr>
      <w:sz w:val="20"/>
      <w:szCs w:val="20"/>
    </w:rPr>
  </w:style>
  <w:style w:type="character" w:customStyle="1" w:styleId="CommentTextChar">
    <w:name w:val="Comment Text Char"/>
    <w:basedOn w:val="DefaultParagraphFont"/>
    <w:link w:val="CommentText"/>
    <w:uiPriority w:val="99"/>
    <w:semiHidden/>
    <w:rsid w:val="00A74C6A"/>
    <w:rPr>
      <w:sz w:val="20"/>
      <w:szCs w:val="20"/>
    </w:rPr>
  </w:style>
  <w:style w:type="paragraph" w:styleId="CommentSubject">
    <w:name w:val="annotation subject"/>
    <w:basedOn w:val="CommentText"/>
    <w:next w:val="CommentText"/>
    <w:link w:val="CommentSubjectChar"/>
    <w:uiPriority w:val="99"/>
    <w:semiHidden/>
    <w:unhideWhenUsed/>
    <w:rsid w:val="00A74C6A"/>
    <w:rPr>
      <w:b/>
      <w:bCs/>
    </w:rPr>
  </w:style>
  <w:style w:type="character" w:customStyle="1" w:styleId="CommentSubjectChar">
    <w:name w:val="Comment Subject Char"/>
    <w:basedOn w:val="CommentTextChar"/>
    <w:link w:val="CommentSubject"/>
    <w:uiPriority w:val="99"/>
    <w:semiHidden/>
    <w:rsid w:val="00A74C6A"/>
    <w:rPr>
      <w:b/>
      <w:bCs/>
      <w:sz w:val="20"/>
      <w:szCs w:val="20"/>
    </w:rPr>
  </w:style>
  <w:style w:type="paragraph" w:styleId="BalloonText">
    <w:name w:val="Balloon Text"/>
    <w:basedOn w:val="Normal"/>
    <w:link w:val="BalloonTextChar"/>
    <w:uiPriority w:val="99"/>
    <w:semiHidden/>
    <w:unhideWhenUsed/>
    <w:rsid w:val="00A74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C6A"/>
    <w:rPr>
      <w:rFonts w:ascii="Segoe UI" w:hAnsi="Segoe UI" w:cs="Segoe UI"/>
      <w:sz w:val="18"/>
      <w:szCs w:val="18"/>
    </w:rPr>
  </w:style>
  <w:style w:type="paragraph" w:styleId="Footer">
    <w:name w:val="footer"/>
    <w:basedOn w:val="Normal"/>
    <w:link w:val="FooterChar"/>
    <w:uiPriority w:val="99"/>
    <w:rsid w:val="002361FA"/>
    <w:pPr>
      <w:widowControl/>
    </w:pPr>
    <w:rPr>
      <w:rFonts w:ascii="Times New Roman" w:eastAsia="Times New Roman" w:hAnsi="Times New Roman" w:cs="Times New Roman"/>
      <w:sz w:val="20"/>
      <w:szCs w:val="20"/>
      <w:lang w:val="en-AU"/>
    </w:rPr>
  </w:style>
  <w:style w:type="character" w:customStyle="1" w:styleId="FooterChar">
    <w:name w:val="Footer Char"/>
    <w:basedOn w:val="DefaultParagraphFont"/>
    <w:link w:val="Footer"/>
    <w:uiPriority w:val="99"/>
    <w:rsid w:val="002361FA"/>
    <w:rPr>
      <w:rFonts w:ascii="Times New Roman" w:eastAsia="Times New Roman" w:hAnsi="Times New Roman" w:cs="Times New Roman"/>
      <w:sz w:val="20"/>
      <w:szCs w:val="20"/>
      <w:lang w:val="en-AU"/>
    </w:rPr>
  </w:style>
  <w:style w:type="paragraph" w:customStyle="1" w:styleId="cmindentedpara">
    <w:name w:val="cm indented para"/>
    <w:aliases w:val="cmip"/>
    <w:basedOn w:val="Normal"/>
    <w:rsid w:val="00EE4016"/>
    <w:pPr>
      <w:widowControl/>
      <w:spacing w:after="240"/>
      <w:ind w:left="567" w:hanging="284"/>
      <w:jc w:val="both"/>
    </w:pPr>
    <w:rPr>
      <w:rFonts w:ascii="Times New Roman" w:eastAsia="Times New Roman" w:hAnsi="Times New Roman" w:cs="Times New Roman"/>
      <w:sz w:val="24"/>
      <w:szCs w:val="20"/>
      <w:lang w:val="en-AU"/>
    </w:rPr>
  </w:style>
  <w:style w:type="paragraph" w:customStyle="1" w:styleId="cmnumberedpara">
    <w:name w:val="cm numbered para"/>
    <w:aliases w:val="cmnp"/>
    <w:basedOn w:val="Normal"/>
    <w:link w:val="cmnumberedparaChar"/>
    <w:rsid w:val="00EE4016"/>
    <w:pPr>
      <w:widowControl/>
      <w:spacing w:after="240"/>
      <w:ind w:left="567" w:hanging="567"/>
      <w:jc w:val="both"/>
    </w:pPr>
    <w:rPr>
      <w:rFonts w:ascii="Times New Roman" w:eastAsia="Times New Roman" w:hAnsi="Times New Roman" w:cs="Times New Roman"/>
      <w:sz w:val="24"/>
      <w:szCs w:val="20"/>
      <w:lang w:val="en-AU"/>
    </w:rPr>
  </w:style>
  <w:style w:type="paragraph" w:customStyle="1" w:styleId="cmpara">
    <w:name w:val="cm para"/>
    <w:aliases w:val="cmp,cons measure para"/>
    <w:basedOn w:val="Normal"/>
    <w:rsid w:val="00EE4016"/>
    <w:pPr>
      <w:widowControl/>
      <w:spacing w:after="240"/>
      <w:jc w:val="both"/>
    </w:pPr>
    <w:rPr>
      <w:rFonts w:ascii="Times New Roman" w:eastAsia="Times New Roman" w:hAnsi="Times New Roman" w:cs="Times New Roman"/>
      <w:sz w:val="24"/>
      <w:szCs w:val="20"/>
      <w:lang w:val="en-AU"/>
    </w:rPr>
  </w:style>
  <w:style w:type="paragraph" w:customStyle="1" w:styleId="conservationmeasuretitle1">
    <w:name w:val="conservation measure title1"/>
    <w:aliases w:val="cmt1"/>
    <w:basedOn w:val="Normal"/>
    <w:next w:val="Normal"/>
    <w:rsid w:val="00EE4016"/>
    <w:pPr>
      <w:keepNext/>
      <w:widowControl/>
    </w:pPr>
    <w:rPr>
      <w:rFonts w:ascii="Times New Roman" w:eastAsia="Times New Roman" w:hAnsi="Times New Roman" w:cs="Times New Roman"/>
      <w:b/>
      <w:caps/>
      <w:sz w:val="24"/>
      <w:szCs w:val="20"/>
      <w:lang w:val="en-AU"/>
    </w:rPr>
  </w:style>
  <w:style w:type="paragraph" w:customStyle="1" w:styleId="conservationmeasuretitle2">
    <w:name w:val="conservation measure title2"/>
    <w:aliases w:val="cmt2"/>
    <w:basedOn w:val="conservationmeasuretitle1"/>
    <w:rsid w:val="00EE4016"/>
    <w:rPr>
      <w:caps w:val="0"/>
    </w:rPr>
  </w:style>
  <w:style w:type="character" w:customStyle="1" w:styleId="cmnumberedparaChar">
    <w:name w:val="cm numbered para Char"/>
    <w:aliases w:val="cmnp Char"/>
    <w:basedOn w:val="DefaultParagraphFont"/>
    <w:link w:val="cmnumberedpara"/>
    <w:rsid w:val="00EE4016"/>
    <w:rPr>
      <w:rFonts w:ascii="Times New Roman" w:eastAsia="Times New Roman" w:hAnsi="Times New Roman" w:cs="Times New Roman"/>
      <w:sz w:val="24"/>
      <w:szCs w:val="20"/>
      <w:lang w:val="en-AU"/>
    </w:rPr>
  </w:style>
  <w:style w:type="paragraph" w:styleId="Header">
    <w:name w:val="header"/>
    <w:basedOn w:val="Normal"/>
    <w:link w:val="HeaderChar"/>
    <w:uiPriority w:val="99"/>
    <w:unhideWhenUsed/>
    <w:rsid w:val="002361FA"/>
    <w:pPr>
      <w:tabs>
        <w:tab w:val="center" w:pos="4513"/>
        <w:tab w:val="right" w:pos="9026"/>
      </w:tabs>
    </w:pPr>
  </w:style>
  <w:style w:type="character" w:customStyle="1" w:styleId="HeaderChar">
    <w:name w:val="Header Char"/>
    <w:basedOn w:val="DefaultParagraphFont"/>
    <w:link w:val="Header"/>
    <w:uiPriority w:val="99"/>
    <w:rsid w:val="002361FA"/>
  </w:style>
  <w:style w:type="paragraph" w:customStyle="1" w:styleId="cmsubpara">
    <w:name w:val="cm subpara"/>
    <w:aliases w:val="cmsp,cons measure subpara"/>
    <w:basedOn w:val="Normal"/>
    <w:rsid w:val="00EE4016"/>
    <w:pPr>
      <w:widowControl/>
      <w:spacing w:after="240"/>
      <w:ind w:left="1120" w:hanging="567"/>
      <w:jc w:val="both"/>
    </w:pPr>
    <w:rPr>
      <w:rFonts w:ascii="Times New Roman" w:eastAsia="Times New Roman" w:hAnsi="Times New Roman" w:cs="Times New Roman"/>
      <w:sz w:val="24"/>
      <w:szCs w:val="20"/>
      <w:lang w:val="en-AU"/>
    </w:rPr>
  </w:style>
  <w:style w:type="paragraph" w:customStyle="1" w:styleId="cmannexno">
    <w:name w:val="cm annex no"/>
    <w:aliases w:val="cman"/>
    <w:basedOn w:val="Normal"/>
    <w:rsid w:val="00EE4016"/>
    <w:pPr>
      <w:widowControl/>
      <w:spacing w:after="240"/>
      <w:jc w:val="right"/>
    </w:pPr>
    <w:rPr>
      <w:rFonts w:ascii="Times New Roman" w:eastAsia="Times New Roman" w:hAnsi="Times New Roman" w:cs="Times New Roman"/>
      <w:caps/>
      <w:sz w:val="24"/>
      <w:szCs w:val="20"/>
      <w:lang w:val="en-AU"/>
    </w:rPr>
  </w:style>
  <w:style w:type="paragraph" w:customStyle="1" w:styleId="cmannextitle">
    <w:name w:val="cm annex title"/>
    <w:aliases w:val="cmat"/>
    <w:basedOn w:val="Normal"/>
    <w:link w:val="cmannextitleChar"/>
    <w:rsid w:val="00EE4016"/>
    <w:pPr>
      <w:widowControl/>
      <w:spacing w:after="480"/>
      <w:jc w:val="center"/>
    </w:pPr>
    <w:rPr>
      <w:rFonts w:ascii="Times New Roman" w:eastAsia="Times New Roman" w:hAnsi="Times New Roman" w:cs="Times New Roman"/>
      <w:b/>
      <w:caps/>
      <w:sz w:val="24"/>
      <w:szCs w:val="20"/>
      <w:lang w:val="en-AU"/>
    </w:rPr>
  </w:style>
  <w:style w:type="character" w:customStyle="1" w:styleId="cmannextitleChar">
    <w:name w:val="cm annex title Char"/>
    <w:aliases w:val="cmat Char"/>
    <w:basedOn w:val="DefaultParagraphFont"/>
    <w:link w:val="cmannextitle"/>
    <w:rsid w:val="00EE4016"/>
    <w:rPr>
      <w:rFonts w:ascii="Times New Roman" w:eastAsia="Times New Roman" w:hAnsi="Times New Roman" w:cs="Times New Roman"/>
      <w:b/>
      <w:caps/>
      <w:sz w:val="24"/>
      <w:szCs w:val="20"/>
      <w:lang w:val="en-AU"/>
    </w:rPr>
  </w:style>
  <w:style w:type="paragraph" w:customStyle="1" w:styleId="cmbulletpara">
    <w:name w:val="cm bullet para"/>
    <w:aliases w:val="cmbp"/>
    <w:basedOn w:val="Normal"/>
    <w:rsid w:val="00EE4016"/>
    <w:pPr>
      <w:widowControl/>
      <w:spacing w:after="240"/>
      <w:ind w:left="1134" w:hanging="567"/>
      <w:jc w:val="both"/>
    </w:pPr>
    <w:rPr>
      <w:rFonts w:ascii="Times New Roman" w:eastAsia="Times New Roman" w:hAnsi="Times New Roman" w:cs="Times New Roman"/>
      <w:sz w:val="24"/>
      <w:szCs w:val="20"/>
      <w:lang w:val="en-AU"/>
    </w:rPr>
  </w:style>
  <w:style w:type="paragraph" w:customStyle="1" w:styleId="cmfootnoteindented">
    <w:name w:val="cm footnote indented"/>
    <w:aliases w:val="cmfi,cons meas footnote indented"/>
    <w:basedOn w:val="Normal"/>
    <w:link w:val="cmfootnoteindentedChar"/>
    <w:rsid w:val="00EE4016"/>
    <w:pPr>
      <w:widowControl/>
      <w:ind w:left="840" w:hanging="280"/>
      <w:jc w:val="both"/>
    </w:pPr>
    <w:rPr>
      <w:rFonts w:ascii="Times New Roman" w:eastAsia="Times New Roman" w:hAnsi="Times New Roman" w:cs="Times New Roman"/>
      <w:sz w:val="20"/>
      <w:szCs w:val="20"/>
      <w:lang w:val="en-AU"/>
    </w:rPr>
  </w:style>
  <w:style w:type="character" w:customStyle="1" w:styleId="cmfootnoteindentedChar">
    <w:name w:val="cm footnote indented Char"/>
    <w:aliases w:val="cmfi Char,cons meas footnote indented Char"/>
    <w:basedOn w:val="DefaultParagraphFont"/>
    <w:link w:val="cmfootnoteindented"/>
    <w:rsid w:val="00EE4016"/>
    <w:rPr>
      <w:rFonts w:ascii="Times New Roman" w:eastAsia="Times New Roman" w:hAnsi="Times New Roman" w:cs="Times New Roman"/>
      <w:sz w:val="20"/>
      <w:szCs w:val="20"/>
      <w:lang w:val="en-AU"/>
    </w:rPr>
  </w:style>
  <w:style w:type="paragraph" w:customStyle="1" w:styleId="cmfootnote">
    <w:name w:val="cm footnote"/>
    <w:aliases w:val="cmf,cons measure footnote,cons meas footnote"/>
    <w:basedOn w:val="Normal"/>
    <w:rsid w:val="00EE4016"/>
    <w:pPr>
      <w:widowControl/>
      <w:spacing w:after="240"/>
      <w:ind w:left="280" w:hanging="280"/>
      <w:jc w:val="both"/>
    </w:pPr>
    <w:rPr>
      <w:rFonts w:ascii="Times New Roman" w:eastAsia="Times New Roman" w:hAnsi="Times New Roman" w:cs="Times New Roman"/>
      <w:sz w:val="20"/>
      <w:szCs w:val="20"/>
      <w:lang w:val="en-AU"/>
    </w:rPr>
  </w:style>
  <w:style w:type="paragraph" w:customStyle="1" w:styleId="cmsub-subpara">
    <w:name w:val="cm sub-subpara"/>
    <w:aliases w:val="cmssp"/>
    <w:basedOn w:val="Normal"/>
    <w:rsid w:val="00EE4016"/>
    <w:pPr>
      <w:widowControl/>
      <w:spacing w:after="240"/>
      <w:ind w:left="1700" w:hanging="567"/>
      <w:jc w:val="both"/>
    </w:pPr>
    <w:rPr>
      <w:rFonts w:ascii="Times New Roman" w:eastAsia="Times New Roman" w:hAnsi="Times New Roman" w:cs="Times New Roman"/>
      <w:sz w:val="24"/>
      <w:szCs w:val="20"/>
      <w:lang w:val="en-AU"/>
    </w:rPr>
  </w:style>
  <w:style w:type="paragraph" w:customStyle="1" w:styleId="conservationmeasuretitle4">
    <w:name w:val="conservation measure title 4"/>
    <w:aliases w:val="cmt4"/>
    <w:basedOn w:val="Normal"/>
    <w:rsid w:val="00EE4016"/>
    <w:pPr>
      <w:tabs>
        <w:tab w:val="left" w:pos="3080"/>
        <w:tab w:val="right" w:pos="9498"/>
      </w:tabs>
      <w:spacing w:before="40" w:after="40"/>
    </w:pPr>
    <w:rPr>
      <w:rFonts w:ascii="Times New Roman" w:eastAsia="Times New Roman" w:hAnsi="Times New Roman" w:cs="Times New Roman"/>
      <w:b/>
      <w:i/>
      <w:sz w:val="16"/>
      <w:szCs w:val="20"/>
      <w:lang w:val="en-AU"/>
    </w:rPr>
  </w:style>
  <w:style w:type="paragraph" w:customStyle="1" w:styleId="conservationmeasuretitle">
    <w:name w:val="conservation measure title"/>
    <w:aliases w:val="cmt"/>
    <w:basedOn w:val="Normal"/>
    <w:link w:val="conservationmeasuretitleChar"/>
    <w:rsid w:val="00EE4016"/>
    <w:pPr>
      <w:widowControl/>
      <w:spacing w:before="720" w:after="240"/>
    </w:pPr>
    <w:rPr>
      <w:rFonts w:ascii="Times New Roman" w:eastAsia="Times New Roman" w:hAnsi="Times New Roman" w:cs="Times New Roman"/>
      <w:b/>
      <w:sz w:val="24"/>
      <w:szCs w:val="20"/>
      <w:lang w:val="en-AU"/>
    </w:rPr>
  </w:style>
  <w:style w:type="character" w:customStyle="1" w:styleId="conservationmeasuretitleChar">
    <w:name w:val="conservation measure title Char"/>
    <w:aliases w:val="cmt Char"/>
    <w:basedOn w:val="DefaultParagraphFont"/>
    <w:link w:val="conservationmeasuretitle"/>
    <w:rsid w:val="00EE4016"/>
    <w:rPr>
      <w:rFonts w:ascii="Times New Roman" w:eastAsia="Times New Roman" w:hAnsi="Times New Roman" w:cs="Times New Roman"/>
      <w:b/>
      <w:sz w:val="24"/>
      <w:szCs w:val="20"/>
      <w:lang w:val="en-AU"/>
    </w:rPr>
  </w:style>
  <w:style w:type="paragraph" w:customStyle="1" w:styleId="oddheader">
    <w:name w:val="odd header"/>
    <w:aliases w:val="oh"/>
    <w:basedOn w:val="oddfooter"/>
    <w:rsid w:val="00A31156"/>
  </w:style>
  <w:style w:type="paragraph" w:customStyle="1" w:styleId="evenfooter">
    <w:name w:val="even footer"/>
    <w:aliases w:val="ef"/>
    <w:basedOn w:val="Normal"/>
    <w:rsid w:val="00A31156"/>
    <w:pPr>
      <w:widowControl/>
    </w:pPr>
    <w:rPr>
      <w:rFonts w:ascii="Times New Roman" w:eastAsia="Times New Roman" w:hAnsi="Times New Roman" w:cs="Times New Roman"/>
      <w:sz w:val="20"/>
      <w:szCs w:val="20"/>
      <w:lang w:val="en-AU"/>
    </w:rPr>
  </w:style>
  <w:style w:type="paragraph" w:customStyle="1" w:styleId="evenheader">
    <w:name w:val="even header"/>
    <w:aliases w:val="eh"/>
    <w:basedOn w:val="Normal"/>
    <w:rsid w:val="00A31156"/>
    <w:pPr>
      <w:widowControl/>
    </w:pPr>
    <w:rPr>
      <w:rFonts w:ascii="Times New Roman" w:eastAsia="Times New Roman" w:hAnsi="Times New Roman" w:cs="Times New Roman"/>
      <w:sz w:val="20"/>
      <w:szCs w:val="24"/>
      <w:lang w:val="en-AU"/>
    </w:rPr>
  </w:style>
  <w:style w:type="paragraph" w:customStyle="1" w:styleId="oddfooter">
    <w:name w:val="odd footer"/>
    <w:aliases w:val="of"/>
    <w:basedOn w:val="Normal"/>
    <w:rsid w:val="00A31156"/>
    <w:pPr>
      <w:widowControl/>
      <w:jc w:val="right"/>
    </w:pPr>
    <w:rPr>
      <w:rFonts w:ascii="Times" w:eastAsia="Times New Roman"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03A6F-3D75-4D3B-9C93-99724B69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1762</Words>
  <Characters>10047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text</vt:lpstr>
    </vt:vector>
  </TitlesOfParts>
  <Company>NMFS NOAA</Company>
  <LinksUpToDate>false</LinksUpToDate>
  <CharactersWithSpaces>11786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4</cp:revision>
  <dcterms:created xsi:type="dcterms:W3CDTF">2018-10-24T06:43:00Z</dcterms:created>
  <dcterms:modified xsi:type="dcterms:W3CDTF">2018-11-07T04:08:00Z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2016-11-14T00:00:00Z</vt:filetime>
  </property>
  <property fmtid="{D5CDD505-2E9C-101B-9397-08002B2CF9AE}" pid="3" name="LastSaved">
    <vt:filetime>2017-10-17T00:00:00Z</vt:filetime>
  </property>
</Properties>
</file>