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58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6883"/>
        <w:gridCol w:w="2375"/>
      </w:tblGrid>
      <w:tr w:rsidR="001974D2" w:rsidRPr="007C15F5" w14:paraId="7FFD2E16" w14:textId="77777777" w:rsidTr="0047044D">
        <w:trPr>
          <w:trHeight w:val="864"/>
        </w:trPr>
        <w:tc>
          <w:tcPr>
            <w:tcW w:w="6883" w:type="dxa"/>
          </w:tcPr>
          <w:p w14:paraId="187C5348" w14:textId="294F3B4A" w:rsidR="001974D2" w:rsidRPr="007C15F5" w:rsidRDefault="0047044D" w:rsidP="00C33EEE">
            <w:pPr>
              <w:pStyle w:val="conservationmeasuretitle1"/>
              <w:rPr>
                <w:vertAlign w:val="superscript"/>
              </w:rPr>
            </w:pPr>
            <w:bookmarkStart w:id="0" w:name="_Toc418689741"/>
            <w:bookmarkStart w:id="1" w:name="_Toc435711187"/>
            <w:bookmarkStart w:id="2" w:name="_GoBack" w:colFirst="0" w:colLast="0"/>
            <w:r w:rsidRPr="007C15F5">
              <w:rPr>
                <w:caps w:val="0"/>
              </w:rPr>
              <w:t xml:space="preserve">Conservation Measure </w:t>
            </w:r>
            <w:r w:rsidR="001974D2" w:rsidRPr="007C15F5">
              <w:t>32-09 (201</w:t>
            </w:r>
            <w:ins w:id="3" w:author="Ingrid Slicer" w:date="2018-09-28T10:13:00Z">
              <w:r w:rsidR="003B5338">
                <w:t>8</w:t>
              </w:r>
            </w:ins>
            <w:del w:id="4" w:author="Ingrid Slicer" w:date="2018-09-28T10:13:00Z">
              <w:r w:rsidR="00AD5748" w:rsidDel="003B5338">
                <w:delText>7</w:delText>
              </w:r>
            </w:del>
            <w:r w:rsidR="001974D2" w:rsidRPr="007C15F5">
              <w:t>)</w:t>
            </w:r>
            <w:bookmarkEnd w:id="0"/>
            <w:bookmarkEnd w:id="1"/>
          </w:p>
          <w:p w14:paraId="7493A767" w14:textId="72871627" w:rsidR="001974D2" w:rsidRPr="007C15F5" w:rsidRDefault="001974D2" w:rsidP="00C33EEE">
            <w:pPr>
              <w:pStyle w:val="conservationmeasuretitle2"/>
            </w:pPr>
            <w:bookmarkStart w:id="5" w:name="_Toc418689742"/>
            <w:bookmarkStart w:id="6" w:name="_Toc435711188"/>
            <w:r w:rsidRPr="007C15F5">
              <w:t xml:space="preserve">Prohibition of directed fishing for </w:t>
            </w:r>
            <w:r w:rsidRPr="007C15F5">
              <w:rPr>
                <w:i/>
                <w:iCs/>
              </w:rPr>
              <w:t>Dissostichus</w:t>
            </w:r>
            <w:r w:rsidRPr="007C15F5">
              <w:t xml:space="preserve"> spp. except</w:t>
            </w:r>
            <w:r w:rsidRPr="007C15F5">
              <w:br/>
              <w:t xml:space="preserve">in accordance with specific conservation measures </w:t>
            </w:r>
            <w:r w:rsidRPr="007C15F5">
              <w:br/>
              <w:t>in the 201</w:t>
            </w:r>
            <w:ins w:id="7" w:author="Ingrid Slicer" w:date="2018-09-28T10:13:00Z">
              <w:r w:rsidR="003B5338">
                <w:t>8</w:t>
              </w:r>
            </w:ins>
            <w:del w:id="8" w:author="Ingrid Slicer" w:date="2018-09-28T10:13:00Z">
              <w:r w:rsidR="004704AE" w:rsidDel="003B5338">
                <w:delText>7</w:delText>
              </w:r>
            </w:del>
            <w:r w:rsidRPr="007C15F5">
              <w:t>/1</w:t>
            </w:r>
            <w:ins w:id="9" w:author="Ingrid Slicer" w:date="2018-09-28T10:13:00Z">
              <w:r w:rsidR="003B5338">
                <w:t>9</w:t>
              </w:r>
            </w:ins>
            <w:del w:id="10" w:author="Ingrid Slicer" w:date="2018-09-28T10:13:00Z">
              <w:r w:rsidR="004704AE" w:rsidDel="003B5338">
                <w:delText>8</w:delText>
              </w:r>
            </w:del>
            <w:r w:rsidRPr="007C15F5">
              <w:t xml:space="preserve"> season</w:t>
            </w:r>
            <w:bookmarkEnd w:id="5"/>
            <w:bookmarkEnd w:id="6"/>
          </w:p>
        </w:tc>
        <w:tc>
          <w:tcPr>
            <w:tcW w:w="2375" w:type="dxa"/>
          </w:tcPr>
          <w:tbl>
            <w:tblPr>
              <w:tblW w:w="1974" w:type="dxa"/>
              <w:tblInd w:w="267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74"/>
            </w:tblGrid>
            <w:tr w:rsidR="001974D2" w:rsidRPr="007C15F5" w14:paraId="4D57B819" w14:textId="77777777" w:rsidTr="00C33EEE">
              <w:trPr>
                <w:cantSplit/>
              </w:trPr>
              <w:tc>
                <w:tcPr>
                  <w:tcW w:w="1974" w:type="dxa"/>
                </w:tcPr>
                <w:p w14:paraId="5F8A07BD" w14:textId="77777777" w:rsidR="001974D2" w:rsidRPr="007C15F5" w:rsidRDefault="001974D2" w:rsidP="00C33EEE">
                  <w:pPr>
                    <w:pStyle w:val="circ"/>
                    <w:tabs>
                      <w:tab w:val="clear" w:pos="5100"/>
                      <w:tab w:val="right" w:pos="1712"/>
                    </w:tabs>
                    <w:spacing w:line="200" w:lineRule="atLeast"/>
                    <w:rPr>
                      <w:sz w:val="20"/>
                    </w:rPr>
                  </w:pPr>
                  <w:r w:rsidRPr="007C15F5">
                    <w:rPr>
                      <w:sz w:val="20"/>
                    </w:rPr>
                    <w:t>Species</w:t>
                  </w:r>
                  <w:r w:rsidRPr="007C15F5">
                    <w:rPr>
                      <w:sz w:val="20"/>
                    </w:rPr>
                    <w:tab/>
                    <w:t>toothfish</w:t>
                  </w:r>
                </w:p>
              </w:tc>
            </w:tr>
            <w:tr w:rsidR="001974D2" w:rsidRPr="007C15F5" w14:paraId="2CE06F80" w14:textId="77777777" w:rsidTr="00C33EEE">
              <w:trPr>
                <w:cantSplit/>
              </w:trPr>
              <w:tc>
                <w:tcPr>
                  <w:tcW w:w="1974" w:type="dxa"/>
                </w:tcPr>
                <w:p w14:paraId="393E7A23" w14:textId="77777777" w:rsidR="001974D2" w:rsidRPr="007C15F5" w:rsidRDefault="001974D2" w:rsidP="00C33EEE">
                  <w:pPr>
                    <w:pStyle w:val="Footer"/>
                    <w:tabs>
                      <w:tab w:val="right" w:pos="1712"/>
                    </w:tabs>
                    <w:spacing w:line="200" w:lineRule="atLeast"/>
                  </w:pPr>
                  <w:r w:rsidRPr="007C15F5">
                    <w:t>Area</w:t>
                  </w:r>
                  <w:r w:rsidRPr="007C15F5">
                    <w:tab/>
                    <w:t>48.5</w:t>
                  </w:r>
                </w:p>
              </w:tc>
            </w:tr>
            <w:tr w:rsidR="001974D2" w:rsidRPr="007C15F5" w14:paraId="74CC5926" w14:textId="77777777" w:rsidTr="00C33EEE">
              <w:trPr>
                <w:cantSplit/>
              </w:trPr>
              <w:tc>
                <w:tcPr>
                  <w:tcW w:w="1974" w:type="dxa"/>
                </w:tcPr>
                <w:p w14:paraId="392252B9" w14:textId="69840408" w:rsidR="001974D2" w:rsidRPr="007C15F5" w:rsidRDefault="001974D2" w:rsidP="00C33EEE">
                  <w:pPr>
                    <w:pStyle w:val="Footer"/>
                    <w:tabs>
                      <w:tab w:val="right" w:pos="1712"/>
                    </w:tabs>
                    <w:spacing w:line="200" w:lineRule="atLeast"/>
                  </w:pPr>
                  <w:r w:rsidRPr="007C15F5">
                    <w:t>Season</w:t>
                  </w:r>
                  <w:r w:rsidRPr="007C15F5">
                    <w:tab/>
                    <w:t>201</w:t>
                  </w:r>
                  <w:ins w:id="11" w:author="Ingrid Slicer" w:date="2018-09-28T10:13:00Z">
                    <w:r w:rsidR="00AD0E01">
                      <w:t>8</w:t>
                    </w:r>
                  </w:ins>
                  <w:del w:id="12" w:author="Ingrid Slicer" w:date="2018-09-28T10:13:00Z">
                    <w:r w:rsidR="004704AE" w:rsidDel="00AD0E01">
                      <w:delText>7</w:delText>
                    </w:r>
                  </w:del>
                  <w:r w:rsidRPr="007C15F5">
                    <w:t>/1</w:t>
                  </w:r>
                  <w:ins w:id="13" w:author="Ingrid Slicer" w:date="2018-09-28T10:13:00Z">
                    <w:r w:rsidR="00AD0E01">
                      <w:t>9</w:t>
                    </w:r>
                  </w:ins>
                  <w:del w:id="14" w:author="Ingrid Slicer" w:date="2018-09-28T10:13:00Z">
                    <w:r w:rsidR="004704AE" w:rsidDel="00AD0E01">
                      <w:delText>8</w:delText>
                    </w:r>
                  </w:del>
                </w:p>
              </w:tc>
            </w:tr>
            <w:tr w:rsidR="001974D2" w:rsidRPr="007C15F5" w14:paraId="2CA1F522" w14:textId="77777777" w:rsidTr="00C33EEE">
              <w:trPr>
                <w:cantSplit/>
              </w:trPr>
              <w:tc>
                <w:tcPr>
                  <w:tcW w:w="1974" w:type="dxa"/>
                </w:tcPr>
                <w:p w14:paraId="5E84EDC1" w14:textId="77777777" w:rsidR="001974D2" w:rsidRPr="007C15F5" w:rsidRDefault="001974D2" w:rsidP="00C33EEE">
                  <w:pPr>
                    <w:tabs>
                      <w:tab w:val="right" w:pos="1712"/>
                    </w:tabs>
                    <w:spacing w:line="200" w:lineRule="atLeast"/>
                    <w:rPr>
                      <w:sz w:val="20"/>
                    </w:rPr>
                  </w:pPr>
                  <w:r w:rsidRPr="007C15F5">
                    <w:rPr>
                      <w:sz w:val="20"/>
                    </w:rPr>
                    <w:t>Gear</w:t>
                  </w:r>
                  <w:r w:rsidRPr="007C15F5">
                    <w:rPr>
                      <w:sz w:val="20"/>
                    </w:rPr>
                    <w:tab/>
                    <w:t>all</w:t>
                  </w:r>
                </w:p>
              </w:tc>
            </w:tr>
          </w:tbl>
          <w:p w14:paraId="5C45E208" w14:textId="77777777" w:rsidR="001974D2" w:rsidRPr="007C15F5" w:rsidRDefault="001974D2" w:rsidP="00C33EEE">
            <w:pPr>
              <w:pStyle w:val="conservationmeasuretitle1"/>
            </w:pPr>
          </w:p>
        </w:tc>
      </w:tr>
    </w:tbl>
    <w:bookmarkEnd w:id="2"/>
    <w:p w14:paraId="2EDDF263" w14:textId="77777777" w:rsidR="001974D2" w:rsidRPr="007C15F5" w:rsidRDefault="001974D2" w:rsidP="001974D2">
      <w:pPr>
        <w:pStyle w:val="cmpara"/>
        <w:keepNext/>
        <w:spacing w:before="240"/>
      </w:pPr>
      <w:r w:rsidRPr="007C15F5">
        <w:t>The Commission hereby adopts the following conservation mea</w:t>
      </w:r>
      <w:r w:rsidR="00B23E8F">
        <w:t>sure in accordance with Article </w:t>
      </w:r>
      <w:r w:rsidRPr="007C15F5">
        <w:t>IX of the Convention:</w:t>
      </w:r>
    </w:p>
    <w:p w14:paraId="13A88520" w14:textId="4D889550" w:rsidR="00293928" w:rsidRPr="00CC39F5" w:rsidRDefault="001974D2" w:rsidP="001974D2">
      <w:pPr>
        <w:pStyle w:val="cmpara"/>
        <w:spacing w:after="720"/>
      </w:pPr>
      <w:r w:rsidRPr="007C15F5">
        <w:t xml:space="preserve">Directed fishing for </w:t>
      </w:r>
      <w:r w:rsidRPr="007C15F5">
        <w:rPr>
          <w:i/>
          <w:iCs/>
        </w:rPr>
        <w:t>Dissostichus</w:t>
      </w:r>
      <w:r w:rsidRPr="007C15F5">
        <w:t xml:space="preserve"> spp. in Statistical Subarea 48.5 is prohibited from 1 December 201</w:t>
      </w:r>
      <w:ins w:id="15" w:author="Ingrid Slicer" w:date="2018-09-28T10:13:00Z">
        <w:r w:rsidR="003B5338">
          <w:t>8</w:t>
        </w:r>
      </w:ins>
      <w:del w:id="16" w:author="Ingrid Slicer" w:date="2018-09-28T10:13:00Z">
        <w:r w:rsidR="004704AE" w:rsidDel="003B5338">
          <w:delText>7</w:delText>
        </w:r>
      </w:del>
      <w:r w:rsidRPr="007C15F5">
        <w:t xml:space="preserve"> to 30 November 201</w:t>
      </w:r>
      <w:ins w:id="17" w:author="Ingrid Slicer" w:date="2018-09-28T10:13:00Z">
        <w:r w:rsidR="003B5338">
          <w:t>9</w:t>
        </w:r>
      </w:ins>
      <w:del w:id="18" w:author="Ingrid Slicer" w:date="2018-09-28T10:13:00Z">
        <w:r w:rsidR="004704AE" w:rsidDel="003B5338">
          <w:delText>8</w:delText>
        </w:r>
      </w:del>
      <w:r w:rsidRPr="007C15F5">
        <w:t>.</w:t>
      </w:r>
    </w:p>
    <w:sectPr w:rsidR="00293928" w:rsidRPr="00CC39F5" w:rsidSect="0047044D">
      <w:headerReference w:type="default" r:id="rId8"/>
      <w:footerReference w:type="even" r:id="rId9"/>
      <w:footnotePr>
        <w:numRestart w:val="eachSect"/>
      </w:footnotePr>
      <w:pgSz w:w="11900" w:h="16840" w:code="9"/>
      <w:pgMar w:top="1559" w:right="1418" w:bottom="1559" w:left="1418" w:header="992" w:footer="99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1A4CA" w14:textId="77777777" w:rsidR="00916CB0" w:rsidRDefault="00916CB0">
      <w:r>
        <w:separator/>
      </w:r>
    </w:p>
  </w:endnote>
  <w:endnote w:type="continuationSeparator" w:id="0">
    <w:p w14:paraId="36BAD02F" w14:textId="77777777" w:rsidR="00916CB0" w:rsidRDefault="00916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">
    <w:altName w:val="Book Antiqua"/>
    <w:charset w:val="00"/>
    <w:family w:val="roman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FEEBC" w14:textId="77777777" w:rsidR="0058281A" w:rsidRDefault="0058281A">
    <w:pPr>
      <w:pStyle w:val="evenfooter"/>
    </w:pPr>
    <w:r>
      <w:fldChar w:fldCharType="begin"/>
    </w:r>
    <w:r>
      <w:instrText xml:space="preserve">PAGE  </w:instrText>
    </w:r>
    <w:r>
      <w:fldChar w:fldCharType="separate"/>
    </w:r>
    <w:r w:rsidR="00CC5D8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15F1A" w14:textId="77777777" w:rsidR="00916CB0" w:rsidRDefault="00916CB0">
      <w:r>
        <w:separator/>
      </w:r>
    </w:p>
  </w:footnote>
  <w:footnote w:type="continuationSeparator" w:id="0">
    <w:p w14:paraId="5506F777" w14:textId="77777777" w:rsidR="00916CB0" w:rsidRDefault="00916C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1C7CC" w14:textId="75194660" w:rsidR="00323857" w:rsidRDefault="001974D2" w:rsidP="00131766">
    <w:pPr>
      <w:pStyle w:val="oddheader"/>
    </w:pPr>
    <w:r>
      <w:t>32-09</w:t>
    </w:r>
  </w:p>
  <w:p w14:paraId="548628B0" w14:textId="614B7DEF" w:rsidR="0047044D" w:rsidRDefault="003B5338" w:rsidP="0047044D">
    <w:pPr>
      <w:pStyle w:val="oddheader"/>
    </w:pPr>
    <w:del w:id="19" w:author="Doro Forck" w:date="2018-11-07T15:41:00Z">
      <w:r w:rsidDel="00B34D71">
        <w:delText>V</w:delText>
      </w:r>
    </w:del>
    <w:ins w:id="20" w:author="Ingrid Slicer" w:date="2018-09-28T10:13:00Z">
      <w:del w:id="21" w:author="Doro Forck" w:date="2018-11-07T15:41:00Z">
        <w:r w:rsidDel="00B34D71">
          <w:delText>1</w:delText>
        </w:r>
      </w:del>
    </w:ins>
    <w:del w:id="22" w:author="Doro Forck" w:date="2018-11-07T15:41:00Z">
      <w:r w:rsidR="0047044D" w:rsidDel="00B34D71">
        <w:delText>0</w:delTex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C9E09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BE45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96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A92AC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E419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22B4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96AE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C28C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DCF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023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DC52DF"/>
    <w:multiLevelType w:val="singleLevel"/>
    <w:tmpl w:val="F9E8CADA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1" w15:restartNumberingAfterBreak="0">
    <w:nsid w:val="107A5A2D"/>
    <w:multiLevelType w:val="hybridMultilevel"/>
    <w:tmpl w:val="D4E055BC"/>
    <w:lvl w:ilvl="0" w:tplc="3E2224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F02F9A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DA333FC"/>
    <w:multiLevelType w:val="hybridMultilevel"/>
    <w:tmpl w:val="F60E10EC"/>
    <w:lvl w:ilvl="0" w:tplc="3280B9F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FAB1CED"/>
    <w:multiLevelType w:val="hybridMultilevel"/>
    <w:tmpl w:val="0A5CBDEC"/>
    <w:lvl w:ilvl="0" w:tplc="7E36659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740085C"/>
    <w:multiLevelType w:val="singleLevel"/>
    <w:tmpl w:val="E886F69A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15" w15:restartNumberingAfterBreak="0">
    <w:nsid w:val="2BE81DE2"/>
    <w:multiLevelType w:val="hybridMultilevel"/>
    <w:tmpl w:val="6888A62A"/>
    <w:lvl w:ilvl="0" w:tplc="D0BEC8C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BF7553C"/>
    <w:multiLevelType w:val="singleLevel"/>
    <w:tmpl w:val="4E72BD8C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7" w15:restartNumberingAfterBreak="0">
    <w:nsid w:val="2CC70969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D902932"/>
    <w:multiLevelType w:val="singleLevel"/>
    <w:tmpl w:val="6162710A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19" w15:restartNumberingAfterBreak="0">
    <w:nsid w:val="2F3A73D8"/>
    <w:multiLevelType w:val="singleLevel"/>
    <w:tmpl w:val="E12A9822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0" w15:restartNumberingAfterBreak="0">
    <w:nsid w:val="2F3F408A"/>
    <w:multiLevelType w:val="hybridMultilevel"/>
    <w:tmpl w:val="49C69F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BF34AA"/>
    <w:multiLevelType w:val="hybridMultilevel"/>
    <w:tmpl w:val="471EBECC"/>
    <w:lvl w:ilvl="0" w:tplc="D674CE2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52EE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ED3202"/>
    <w:multiLevelType w:val="hybridMultilevel"/>
    <w:tmpl w:val="8B082572"/>
    <w:lvl w:ilvl="0" w:tplc="886E523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9F13D5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CAC1523"/>
    <w:multiLevelType w:val="singleLevel"/>
    <w:tmpl w:val="F4ECA842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</w:lvl>
  </w:abstractNum>
  <w:abstractNum w:abstractNumId="25" w15:restartNumberingAfterBreak="0">
    <w:nsid w:val="4E695459"/>
    <w:multiLevelType w:val="singleLevel"/>
    <w:tmpl w:val="4498031A"/>
    <w:lvl w:ilvl="0">
      <w:start w:val="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6" w15:restartNumberingAfterBreak="0">
    <w:nsid w:val="50A20BE8"/>
    <w:multiLevelType w:val="singleLevel"/>
    <w:tmpl w:val="EF6E0342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27" w15:restartNumberingAfterBreak="0">
    <w:nsid w:val="551A0ECB"/>
    <w:multiLevelType w:val="hybridMultilevel"/>
    <w:tmpl w:val="915E2512"/>
    <w:lvl w:ilvl="0" w:tplc="98CEA5C0">
      <w:start w:val="4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 w15:restartNumberingAfterBreak="0">
    <w:nsid w:val="5D8F133E"/>
    <w:multiLevelType w:val="hybridMultilevel"/>
    <w:tmpl w:val="37DE9DBC"/>
    <w:lvl w:ilvl="0" w:tplc="9540665C">
      <w:start w:val="1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61071E0E"/>
    <w:multiLevelType w:val="singleLevel"/>
    <w:tmpl w:val="6ADA92C6"/>
    <w:lvl w:ilvl="0">
      <w:start w:val="9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30" w15:restartNumberingAfterBreak="0">
    <w:nsid w:val="6B655A46"/>
    <w:multiLevelType w:val="singleLevel"/>
    <w:tmpl w:val="ED80D35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4"/>
      </w:rPr>
    </w:lvl>
  </w:abstractNum>
  <w:abstractNum w:abstractNumId="31" w15:restartNumberingAfterBreak="0">
    <w:nsid w:val="787159FE"/>
    <w:multiLevelType w:val="singleLevel"/>
    <w:tmpl w:val="4A0874F0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32" w15:restartNumberingAfterBreak="0">
    <w:nsid w:val="7B401FD6"/>
    <w:multiLevelType w:val="hybridMultilevel"/>
    <w:tmpl w:val="BBD092B8"/>
    <w:lvl w:ilvl="0" w:tplc="846808E0">
      <w:start w:val="1"/>
      <w:numFmt w:val="lowerRoman"/>
      <w:lvlText w:val="(%1)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3" w15:restartNumberingAfterBreak="0">
    <w:nsid w:val="7CDB327E"/>
    <w:multiLevelType w:val="hybridMultilevel"/>
    <w:tmpl w:val="E80CB900"/>
    <w:lvl w:ilvl="0" w:tplc="8C94A712">
      <w:start w:val="2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F1354D2"/>
    <w:multiLevelType w:val="hybridMultilevel"/>
    <w:tmpl w:val="04E62CA2"/>
    <w:lvl w:ilvl="0" w:tplc="B9BC086A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9"/>
  </w:num>
  <w:num w:numId="12">
    <w:abstractNumId w:val="19"/>
  </w:num>
  <w:num w:numId="13">
    <w:abstractNumId w:val="26"/>
  </w:num>
  <w:num w:numId="14">
    <w:abstractNumId w:val="16"/>
  </w:num>
  <w:num w:numId="15">
    <w:abstractNumId w:val="10"/>
  </w:num>
  <w:num w:numId="16">
    <w:abstractNumId w:val="25"/>
  </w:num>
  <w:num w:numId="17">
    <w:abstractNumId w:val="18"/>
  </w:num>
  <w:num w:numId="18">
    <w:abstractNumId w:val="31"/>
  </w:num>
  <w:num w:numId="19">
    <w:abstractNumId w:val="30"/>
  </w:num>
  <w:num w:numId="20">
    <w:abstractNumId w:val="14"/>
  </w:num>
  <w:num w:numId="21">
    <w:abstractNumId w:val="17"/>
  </w:num>
  <w:num w:numId="22">
    <w:abstractNumId w:val="23"/>
  </w:num>
  <w:num w:numId="23">
    <w:abstractNumId w:val="32"/>
  </w:num>
  <w:num w:numId="24">
    <w:abstractNumId w:val="21"/>
  </w:num>
  <w:num w:numId="25">
    <w:abstractNumId w:val="15"/>
  </w:num>
  <w:num w:numId="26">
    <w:abstractNumId w:val="12"/>
  </w:num>
  <w:num w:numId="27">
    <w:abstractNumId w:val="13"/>
  </w:num>
  <w:num w:numId="28">
    <w:abstractNumId w:val="11"/>
  </w:num>
  <w:num w:numId="29">
    <w:abstractNumId w:val="22"/>
  </w:num>
  <w:num w:numId="30">
    <w:abstractNumId w:val="28"/>
  </w:num>
  <w:num w:numId="31">
    <w:abstractNumId w:val="27"/>
  </w:num>
  <w:num w:numId="32">
    <w:abstractNumId w:val="24"/>
  </w:num>
  <w:num w:numId="33">
    <w:abstractNumId w:val="33"/>
  </w:num>
  <w:num w:numId="34">
    <w:abstractNumId w:val="34"/>
  </w:num>
  <w:num w:numId="35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ngrid Slicer">
    <w15:presenceInfo w15:providerId="AD" w15:userId="S-1-5-21-789336058-879983540-1801674531-6709"/>
  </w15:person>
  <w15:person w15:author="Doro Forck">
    <w15:presenceInfo w15:providerId="AD" w15:userId="S-1-5-21-789336058-879983540-1801674531-12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4577">
      <o:colormru v:ext="edit" colors="#e4e4e4,#ddd,silver,#b9b9b9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4D2"/>
    <w:rsid w:val="00003392"/>
    <w:rsid w:val="00004F5C"/>
    <w:rsid w:val="0001722C"/>
    <w:rsid w:val="00037BD2"/>
    <w:rsid w:val="000573D8"/>
    <w:rsid w:val="00060309"/>
    <w:rsid w:val="000661FD"/>
    <w:rsid w:val="00066AB7"/>
    <w:rsid w:val="00080A49"/>
    <w:rsid w:val="00093133"/>
    <w:rsid w:val="000975BB"/>
    <w:rsid w:val="000A1872"/>
    <w:rsid w:val="000A67EA"/>
    <w:rsid w:val="000B4AC5"/>
    <w:rsid w:val="000B51C3"/>
    <w:rsid w:val="000C3D02"/>
    <w:rsid w:val="000C4A03"/>
    <w:rsid w:val="000D5941"/>
    <w:rsid w:val="000D626F"/>
    <w:rsid w:val="000F0BF9"/>
    <w:rsid w:val="000F7404"/>
    <w:rsid w:val="001056D8"/>
    <w:rsid w:val="00114F3D"/>
    <w:rsid w:val="00115B5B"/>
    <w:rsid w:val="00131766"/>
    <w:rsid w:val="001326D6"/>
    <w:rsid w:val="00134425"/>
    <w:rsid w:val="00155181"/>
    <w:rsid w:val="00155C56"/>
    <w:rsid w:val="001655D3"/>
    <w:rsid w:val="001657DA"/>
    <w:rsid w:val="00170E3D"/>
    <w:rsid w:val="0018501F"/>
    <w:rsid w:val="0019362F"/>
    <w:rsid w:val="001974D2"/>
    <w:rsid w:val="001C00E6"/>
    <w:rsid w:val="001C2583"/>
    <w:rsid w:val="001D27F7"/>
    <w:rsid w:val="001F3DC8"/>
    <w:rsid w:val="00201EB9"/>
    <w:rsid w:val="00205903"/>
    <w:rsid w:val="00214397"/>
    <w:rsid w:val="0021667A"/>
    <w:rsid w:val="002176F2"/>
    <w:rsid w:val="00222E2E"/>
    <w:rsid w:val="0022678A"/>
    <w:rsid w:val="0023288F"/>
    <w:rsid w:val="00240817"/>
    <w:rsid w:val="00242BB1"/>
    <w:rsid w:val="00243D23"/>
    <w:rsid w:val="0026596F"/>
    <w:rsid w:val="00265ED0"/>
    <w:rsid w:val="00276DC0"/>
    <w:rsid w:val="00285BBB"/>
    <w:rsid w:val="00290416"/>
    <w:rsid w:val="00293928"/>
    <w:rsid w:val="002A55DA"/>
    <w:rsid w:val="002B13B1"/>
    <w:rsid w:val="002C48C3"/>
    <w:rsid w:val="002E3416"/>
    <w:rsid w:val="003003F8"/>
    <w:rsid w:val="00302BA1"/>
    <w:rsid w:val="00312138"/>
    <w:rsid w:val="00316BF6"/>
    <w:rsid w:val="00323857"/>
    <w:rsid w:val="0033097C"/>
    <w:rsid w:val="00331BA1"/>
    <w:rsid w:val="003367E9"/>
    <w:rsid w:val="00346298"/>
    <w:rsid w:val="00346FCD"/>
    <w:rsid w:val="00354CC4"/>
    <w:rsid w:val="0036619C"/>
    <w:rsid w:val="00366DB9"/>
    <w:rsid w:val="00373D49"/>
    <w:rsid w:val="0037602C"/>
    <w:rsid w:val="00390AEF"/>
    <w:rsid w:val="00393B9E"/>
    <w:rsid w:val="003A18B9"/>
    <w:rsid w:val="003A5FF0"/>
    <w:rsid w:val="003B3FC7"/>
    <w:rsid w:val="003B5338"/>
    <w:rsid w:val="003B7DA5"/>
    <w:rsid w:val="003C26A7"/>
    <w:rsid w:val="003C3991"/>
    <w:rsid w:val="003D1A78"/>
    <w:rsid w:val="003E1CD4"/>
    <w:rsid w:val="003F0399"/>
    <w:rsid w:val="003F0472"/>
    <w:rsid w:val="003F7B44"/>
    <w:rsid w:val="0040110C"/>
    <w:rsid w:val="00403AB2"/>
    <w:rsid w:val="00404119"/>
    <w:rsid w:val="0040537F"/>
    <w:rsid w:val="00412E2C"/>
    <w:rsid w:val="0043188C"/>
    <w:rsid w:val="00432BBC"/>
    <w:rsid w:val="0043580F"/>
    <w:rsid w:val="00440167"/>
    <w:rsid w:val="00441BE2"/>
    <w:rsid w:val="00441CA0"/>
    <w:rsid w:val="00445329"/>
    <w:rsid w:val="00454D6B"/>
    <w:rsid w:val="00454D7A"/>
    <w:rsid w:val="00461B05"/>
    <w:rsid w:val="0047044D"/>
    <w:rsid w:val="004704AE"/>
    <w:rsid w:val="004722D0"/>
    <w:rsid w:val="00477878"/>
    <w:rsid w:val="0048504F"/>
    <w:rsid w:val="00491068"/>
    <w:rsid w:val="00495DA0"/>
    <w:rsid w:val="004976A5"/>
    <w:rsid w:val="00497C1A"/>
    <w:rsid w:val="004A4715"/>
    <w:rsid w:val="004C4EC1"/>
    <w:rsid w:val="00500CEE"/>
    <w:rsid w:val="0050409D"/>
    <w:rsid w:val="00504703"/>
    <w:rsid w:val="00507A51"/>
    <w:rsid w:val="00516354"/>
    <w:rsid w:val="005456C8"/>
    <w:rsid w:val="00546024"/>
    <w:rsid w:val="00554073"/>
    <w:rsid w:val="00560C36"/>
    <w:rsid w:val="00581D53"/>
    <w:rsid w:val="0058281A"/>
    <w:rsid w:val="00583BFB"/>
    <w:rsid w:val="005840A9"/>
    <w:rsid w:val="005844DB"/>
    <w:rsid w:val="00585A30"/>
    <w:rsid w:val="00590255"/>
    <w:rsid w:val="00590644"/>
    <w:rsid w:val="005A02AB"/>
    <w:rsid w:val="005A444A"/>
    <w:rsid w:val="005A5DA2"/>
    <w:rsid w:val="005B04A6"/>
    <w:rsid w:val="005B23FE"/>
    <w:rsid w:val="005C1F61"/>
    <w:rsid w:val="005C3F8D"/>
    <w:rsid w:val="005C4B85"/>
    <w:rsid w:val="005C7C5F"/>
    <w:rsid w:val="005D5CD9"/>
    <w:rsid w:val="005F5900"/>
    <w:rsid w:val="006019EE"/>
    <w:rsid w:val="006026A1"/>
    <w:rsid w:val="00605CD9"/>
    <w:rsid w:val="0060642C"/>
    <w:rsid w:val="00621841"/>
    <w:rsid w:val="00625F1E"/>
    <w:rsid w:val="00634821"/>
    <w:rsid w:val="00643F4D"/>
    <w:rsid w:val="00645A6E"/>
    <w:rsid w:val="00671793"/>
    <w:rsid w:val="00677C74"/>
    <w:rsid w:val="00681DC3"/>
    <w:rsid w:val="006837FD"/>
    <w:rsid w:val="006A1BD3"/>
    <w:rsid w:val="006A2952"/>
    <w:rsid w:val="006A2A66"/>
    <w:rsid w:val="006A6AA2"/>
    <w:rsid w:val="006A7540"/>
    <w:rsid w:val="006B3145"/>
    <w:rsid w:val="006D2FA7"/>
    <w:rsid w:val="006E316B"/>
    <w:rsid w:val="00713D8A"/>
    <w:rsid w:val="007178D2"/>
    <w:rsid w:val="00725851"/>
    <w:rsid w:val="00733077"/>
    <w:rsid w:val="00734313"/>
    <w:rsid w:val="00741009"/>
    <w:rsid w:val="0074478C"/>
    <w:rsid w:val="0077140B"/>
    <w:rsid w:val="00773DE7"/>
    <w:rsid w:val="00797ECB"/>
    <w:rsid w:val="007A457A"/>
    <w:rsid w:val="007A6AC5"/>
    <w:rsid w:val="007B07B2"/>
    <w:rsid w:val="007B35EB"/>
    <w:rsid w:val="007F6DC0"/>
    <w:rsid w:val="007F7528"/>
    <w:rsid w:val="008013AE"/>
    <w:rsid w:val="008165AC"/>
    <w:rsid w:val="008177D3"/>
    <w:rsid w:val="0082083D"/>
    <w:rsid w:val="00830965"/>
    <w:rsid w:val="00830B50"/>
    <w:rsid w:val="008350C8"/>
    <w:rsid w:val="00872317"/>
    <w:rsid w:val="00875386"/>
    <w:rsid w:val="008778F9"/>
    <w:rsid w:val="008834F8"/>
    <w:rsid w:val="008850B4"/>
    <w:rsid w:val="008B07C9"/>
    <w:rsid w:val="008B415E"/>
    <w:rsid w:val="008D52D3"/>
    <w:rsid w:val="008D55A0"/>
    <w:rsid w:val="008E7591"/>
    <w:rsid w:val="00910A8C"/>
    <w:rsid w:val="00916059"/>
    <w:rsid w:val="00916CB0"/>
    <w:rsid w:val="00920A43"/>
    <w:rsid w:val="00926F84"/>
    <w:rsid w:val="00930FA7"/>
    <w:rsid w:val="009319D6"/>
    <w:rsid w:val="0093261B"/>
    <w:rsid w:val="00933AB7"/>
    <w:rsid w:val="009518B0"/>
    <w:rsid w:val="0097121C"/>
    <w:rsid w:val="00971375"/>
    <w:rsid w:val="00981E0B"/>
    <w:rsid w:val="0098365B"/>
    <w:rsid w:val="00984C67"/>
    <w:rsid w:val="009860E5"/>
    <w:rsid w:val="00994F0C"/>
    <w:rsid w:val="00996C55"/>
    <w:rsid w:val="009A6941"/>
    <w:rsid w:val="009B4669"/>
    <w:rsid w:val="009B7118"/>
    <w:rsid w:val="009C0EC7"/>
    <w:rsid w:val="009C1A0F"/>
    <w:rsid w:val="009D4AC8"/>
    <w:rsid w:val="009E6510"/>
    <w:rsid w:val="009F6452"/>
    <w:rsid w:val="00A073DF"/>
    <w:rsid w:val="00A12048"/>
    <w:rsid w:val="00A22F54"/>
    <w:rsid w:val="00A2342E"/>
    <w:rsid w:val="00A263D8"/>
    <w:rsid w:val="00A341CA"/>
    <w:rsid w:val="00A36B31"/>
    <w:rsid w:val="00A474CD"/>
    <w:rsid w:val="00A56E7B"/>
    <w:rsid w:val="00A60393"/>
    <w:rsid w:val="00A7242D"/>
    <w:rsid w:val="00A72A2A"/>
    <w:rsid w:val="00A8038A"/>
    <w:rsid w:val="00A86EDB"/>
    <w:rsid w:val="00AA0088"/>
    <w:rsid w:val="00AA33E9"/>
    <w:rsid w:val="00AB234D"/>
    <w:rsid w:val="00AB3E8C"/>
    <w:rsid w:val="00AB73D0"/>
    <w:rsid w:val="00AC4D3A"/>
    <w:rsid w:val="00AD04A5"/>
    <w:rsid w:val="00AD0E01"/>
    <w:rsid w:val="00AD5748"/>
    <w:rsid w:val="00AF76A0"/>
    <w:rsid w:val="00B0045F"/>
    <w:rsid w:val="00B01192"/>
    <w:rsid w:val="00B04AF7"/>
    <w:rsid w:val="00B05474"/>
    <w:rsid w:val="00B1169C"/>
    <w:rsid w:val="00B22A80"/>
    <w:rsid w:val="00B23E8F"/>
    <w:rsid w:val="00B24522"/>
    <w:rsid w:val="00B25995"/>
    <w:rsid w:val="00B347AA"/>
    <w:rsid w:val="00B34D71"/>
    <w:rsid w:val="00B40DB7"/>
    <w:rsid w:val="00B736D6"/>
    <w:rsid w:val="00B738C5"/>
    <w:rsid w:val="00B90C87"/>
    <w:rsid w:val="00BA04BA"/>
    <w:rsid w:val="00BA450C"/>
    <w:rsid w:val="00BB28EA"/>
    <w:rsid w:val="00BD1298"/>
    <w:rsid w:val="00BD257F"/>
    <w:rsid w:val="00BD3E51"/>
    <w:rsid w:val="00BE33AB"/>
    <w:rsid w:val="00BF331C"/>
    <w:rsid w:val="00C002BA"/>
    <w:rsid w:val="00C06115"/>
    <w:rsid w:val="00C07CA7"/>
    <w:rsid w:val="00C15F16"/>
    <w:rsid w:val="00C22098"/>
    <w:rsid w:val="00C35C40"/>
    <w:rsid w:val="00C36C0D"/>
    <w:rsid w:val="00C37F3D"/>
    <w:rsid w:val="00C5014E"/>
    <w:rsid w:val="00C7150E"/>
    <w:rsid w:val="00C76B09"/>
    <w:rsid w:val="00C87975"/>
    <w:rsid w:val="00C97620"/>
    <w:rsid w:val="00CA5C48"/>
    <w:rsid w:val="00CA7278"/>
    <w:rsid w:val="00CB591C"/>
    <w:rsid w:val="00CC011E"/>
    <w:rsid w:val="00CC27D2"/>
    <w:rsid w:val="00CC39F5"/>
    <w:rsid w:val="00CC426D"/>
    <w:rsid w:val="00CC5D8A"/>
    <w:rsid w:val="00CC7D29"/>
    <w:rsid w:val="00CE0217"/>
    <w:rsid w:val="00CE0C2B"/>
    <w:rsid w:val="00CE1A5E"/>
    <w:rsid w:val="00CE3143"/>
    <w:rsid w:val="00CF2351"/>
    <w:rsid w:val="00CF3BB0"/>
    <w:rsid w:val="00CF7698"/>
    <w:rsid w:val="00D339A3"/>
    <w:rsid w:val="00D36AE8"/>
    <w:rsid w:val="00D43547"/>
    <w:rsid w:val="00D552C0"/>
    <w:rsid w:val="00D8369F"/>
    <w:rsid w:val="00D90E1B"/>
    <w:rsid w:val="00D95BF9"/>
    <w:rsid w:val="00DB3658"/>
    <w:rsid w:val="00DB5074"/>
    <w:rsid w:val="00DB6B92"/>
    <w:rsid w:val="00DB6F2A"/>
    <w:rsid w:val="00DB6FC8"/>
    <w:rsid w:val="00DC1401"/>
    <w:rsid w:val="00DD1704"/>
    <w:rsid w:val="00DD4DB2"/>
    <w:rsid w:val="00DF04E2"/>
    <w:rsid w:val="00E13E3F"/>
    <w:rsid w:val="00E1460E"/>
    <w:rsid w:val="00E306CE"/>
    <w:rsid w:val="00E34026"/>
    <w:rsid w:val="00E36A5B"/>
    <w:rsid w:val="00E545F3"/>
    <w:rsid w:val="00E63914"/>
    <w:rsid w:val="00E63F9D"/>
    <w:rsid w:val="00E70990"/>
    <w:rsid w:val="00E755A7"/>
    <w:rsid w:val="00E8133A"/>
    <w:rsid w:val="00E81577"/>
    <w:rsid w:val="00EB7C92"/>
    <w:rsid w:val="00EC4BCA"/>
    <w:rsid w:val="00ED470D"/>
    <w:rsid w:val="00EE5EF9"/>
    <w:rsid w:val="00EE785C"/>
    <w:rsid w:val="00EF0107"/>
    <w:rsid w:val="00EF0EE7"/>
    <w:rsid w:val="00EF6E35"/>
    <w:rsid w:val="00EF71D4"/>
    <w:rsid w:val="00F16176"/>
    <w:rsid w:val="00F232A9"/>
    <w:rsid w:val="00F3539A"/>
    <w:rsid w:val="00F37C06"/>
    <w:rsid w:val="00F415BC"/>
    <w:rsid w:val="00F57579"/>
    <w:rsid w:val="00F619BA"/>
    <w:rsid w:val="00F66DFC"/>
    <w:rsid w:val="00F75F7B"/>
    <w:rsid w:val="00F77768"/>
    <w:rsid w:val="00F86663"/>
    <w:rsid w:val="00F92982"/>
    <w:rsid w:val="00FA0A26"/>
    <w:rsid w:val="00FA4144"/>
    <w:rsid w:val="00FB0269"/>
    <w:rsid w:val="00FC2FA3"/>
    <w:rsid w:val="00FC622E"/>
    <w:rsid w:val="00FC66B0"/>
    <w:rsid w:val="00FC71D7"/>
    <w:rsid w:val="00FC7D95"/>
    <w:rsid w:val="00FD130A"/>
    <w:rsid w:val="00FD417D"/>
    <w:rsid w:val="00FD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o:colormru v:ext="edit" colors="#e4e4e4,#ddd,silver,#b9b9b9"/>
    </o:shapedefaults>
    <o:shapelayout v:ext="edit">
      <o:idmap v:ext="edit" data="1"/>
    </o:shapelayout>
  </w:shapeDefaults>
  <w:decimalSymbol w:val="."/>
  <w:listSeparator w:val=","/>
  <w14:docId w14:val="79F36984"/>
  <w15:docId w15:val="{40A5A708-D1D7-4E03-A2A2-8DD51327C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aliases w:val="n"/>
    <w:qFormat/>
    <w:rsid w:val="001974D2"/>
    <w:rPr>
      <w:sz w:val="24"/>
      <w:lang w:eastAsia="en-US"/>
    </w:rPr>
  </w:style>
  <w:style w:type="paragraph" w:styleId="Heading1">
    <w:name w:val="heading 1"/>
    <w:aliases w:val="h1"/>
    <w:basedOn w:val="Normal"/>
    <w:next w:val="paragraphtext"/>
    <w:qFormat/>
    <w:pPr>
      <w:keepNext/>
      <w:spacing w:before="480" w:after="240"/>
      <w:outlineLvl w:val="0"/>
    </w:pPr>
    <w:rPr>
      <w:rFonts w:cs="Arial"/>
      <w:bCs/>
      <w:szCs w:val="32"/>
    </w:rPr>
  </w:style>
  <w:style w:type="paragraph" w:styleId="Heading2">
    <w:name w:val="heading 2"/>
    <w:aliases w:val="h2"/>
    <w:basedOn w:val="Heading1"/>
    <w:next w:val="paragraphtextnumbered"/>
    <w:qFormat/>
    <w:pPr>
      <w:ind w:left="567"/>
      <w:outlineLvl w:val="1"/>
    </w:pPr>
    <w:rPr>
      <w:bCs w:val="0"/>
      <w:iCs/>
      <w:szCs w:val="28"/>
    </w:rPr>
  </w:style>
  <w:style w:type="paragraph" w:styleId="Heading3">
    <w:name w:val="heading 3"/>
    <w:aliases w:val="h3"/>
    <w:basedOn w:val="Heading2"/>
    <w:next w:val="paragraphtext"/>
    <w:qFormat/>
    <w:pPr>
      <w:ind w:left="709"/>
      <w:outlineLvl w:val="2"/>
    </w:pPr>
    <w:rPr>
      <w:bCs/>
      <w:szCs w:val="26"/>
    </w:rPr>
  </w:style>
  <w:style w:type="paragraph" w:styleId="Heading4">
    <w:name w:val="heading 4"/>
    <w:aliases w:val="h4"/>
    <w:basedOn w:val="Heading3"/>
    <w:next w:val="paragraphtext"/>
    <w:qFormat/>
    <w:pPr>
      <w:ind w:left="1418"/>
      <w:outlineLvl w:val="3"/>
    </w:pPr>
    <w:rPr>
      <w:bCs w:val="0"/>
      <w:szCs w:val="28"/>
    </w:rPr>
  </w:style>
  <w:style w:type="paragraph" w:styleId="Heading5">
    <w:name w:val="heading 5"/>
    <w:aliases w:val="h5"/>
    <w:basedOn w:val="Heading4"/>
    <w:next w:val="paragraphtext"/>
    <w:qFormat/>
    <w:pPr>
      <w:ind w:left="2126"/>
      <w:outlineLvl w:val="4"/>
    </w:pPr>
    <w:rPr>
      <w:bCs/>
      <w:iCs w:val="0"/>
      <w:szCs w:val="26"/>
    </w:rPr>
  </w:style>
  <w:style w:type="paragraph" w:styleId="Heading6">
    <w:name w:val="heading 6"/>
    <w:aliases w:val="h6"/>
    <w:basedOn w:val="Heading5"/>
    <w:next w:val="paragraphtext"/>
    <w:qFormat/>
    <w:pPr>
      <w:ind w:left="2835"/>
      <w:outlineLvl w:val="5"/>
    </w:pPr>
    <w:rPr>
      <w:bCs w:val="0"/>
      <w:szCs w:val="22"/>
    </w:rPr>
  </w:style>
  <w:style w:type="paragraph" w:styleId="Heading7">
    <w:name w:val="heading 7"/>
    <w:aliases w:val="h7"/>
    <w:basedOn w:val="Heading6"/>
    <w:next w:val="paragraphtext"/>
    <w:qFormat/>
    <w:pPr>
      <w:ind w:left="3544"/>
      <w:outlineLvl w:val="6"/>
    </w:pPr>
    <w:rPr>
      <w:szCs w:val="24"/>
    </w:rPr>
  </w:style>
  <w:style w:type="paragraph" w:styleId="Heading8">
    <w:name w:val="heading 8"/>
    <w:aliases w:val="h8"/>
    <w:basedOn w:val="Heading7"/>
    <w:next w:val="paragraphtext"/>
    <w:qFormat/>
    <w:pPr>
      <w:ind w:left="4253"/>
      <w:outlineLvl w:val="7"/>
    </w:pPr>
    <w:rPr>
      <w:iCs/>
    </w:rPr>
  </w:style>
  <w:style w:type="paragraph" w:styleId="Heading9">
    <w:name w:val="heading 9"/>
    <w:aliases w:val="h9"/>
    <w:basedOn w:val="Heading8"/>
    <w:next w:val="paragraphtext"/>
    <w:qFormat/>
    <w:pPr>
      <w:ind w:left="4961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text">
    <w:name w:val="paragraph text"/>
    <w:aliases w:val="pt,p"/>
    <w:basedOn w:val="Normal"/>
    <w:link w:val="paragraphtextChar"/>
    <w:pPr>
      <w:spacing w:after="240"/>
      <w:jc w:val="both"/>
    </w:pPr>
  </w:style>
  <w:style w:type="paragraph" w:customStyle="1" w:styleId="paragraphtextnumbered">
    <w:name w:val="paragraph text numbered"/>
    <w:aliases w:val="ptn"/>
    <w:basedOn w:val="Normal"/>
    <w:link w:val="paragraphtextnumberedChar"/>
    <w:rsid w:val="00830965"/>
    <w:pPr>
      <w:spacing w:after="240"/>
      <w:ind w:left="567" w:hanging="567"/>
      <w:jc w:val="both"/>
    </w:pPr>
    <w:rPr>
      <w:rFonts w:ascii="Times" w:hAnsi="Times"/>
      <w:bCs/>
    </w:rPr>
  </w:style>
  <w:style w:type="paragraph" w:customStyle="1" w:styleId="bulletparagraph">
    <w:name w:val="bullet paragraph"/>
    <w:aliases w:val="bp,bullet para"/>
    <w:basedOn w:val="paragraphtext"/>
    <w:pPr>
      <w:ind w:left="284" w:hanging="284"/>
    </w:pPr>
  </w:style>
  <w:style w:type="paragraph" w:customStyle="1" w:styleId="subparagraph">
    <w:name w:val="subparagraph"/>
    <w:aliases w:val="sp,sub paragraph,sub para"/>
    <w:basedOn w:val="paragraphtext"/>
    <w:link w:val="subparagraphChar"/>
    <w:pPr>
      <w:ind w:left="567" w:hanging="567"/>
    </w:pPr>
  </w:style>
  <w:style w:type="paragraph" w:customStyle="1" w:styleId="documenttitle">
    <w:name w:val="document title"/>
    <w:aliases w:val="dt"/>
    <w:basedOn w:val="Normal"/>
    <w:next w:val="Heading1"/>
    <w:pPr>
      <w:spacing w:after="720"/>
      <w:jc w:val="center"/>
    </w:pPr>
    <w:rPr>
      <w:b/>
      <w:caps/>
    </w:rPr>
  </w:style>
  <w:style w:type="paragraph" w:customStyle="1" w:styleId="equationline">
    <w:name w:val="equation line"/>
    <w:aliases w:val="eq"/>
    <w:basedOn w:val="Normal"/>
    <w:next w:val="paragraphtext"/>
    <w:pPr>
      <w:tabs>
        <w:tab w:val="right" w:pos="9060"/>
      </w:tabs>
      <w:spacing w:after="240"/>
      <w:ind w:left="709"/>
    </w:pPr>
  </w:style>
  <w:style w:type="paragraph" w:styleId="Footer">
    <w:name w:val="footer"/>
    <w:basedOn w:val="Normal"/>
    <w:link w:val="FooterChar"/>
    <w:uiPriority w:val="99"/>
    <w:rPr>
      <w:sz w:val="20"/>
    </w:rPr>
  </w:style>
  <w:style w:type="character" w:styleId="FootnoteReference">
    <w:name w:val="footnote reference"/>
    <w:aliases w:val="fr"/>
    <w:basedOn w:val="DefaultParagraphFont"/>
    <w:semiHidden/>
    <w:rPr>
      <w:rFonts w:ascii="Times New Roman" w:hAnsi="Times New Roman"/>
      <w:dstrike w:val="0"/>
      <w:spacing w:val="0"/>
      <w:w w:val="100"/>
      <w:kern w:val="0"/>
      <w:position w:val="0"/>
      <w:sz w:val="24"/>
      <w:vertAlign w:val="superscript"/>
    </w:rPr>
  </w:style>
  <w:style w:type="paragraph" w:styleId="FootnoteText">
    <w:name w:val="footnote text"/>
    <w:aliases w:val="ft"/>
    <w:basedOn w:val="Normal"/>
    <w:link w:val="FootnoteTextChar"/>
    <w:semiHidden/>
    <w:pPr>
      <w:ind w:left="284" w:hanging="284"/>
      <w:jc w:val="both"/>
    </w:pPr>
    <w:rPr>
      <w:sz w:val="20"/>
    </w:rPr>
  </w:style>
  <w:style w:type="paragraph" w:styleId="Header">
    <w:name w:val="header"/>
    <w:basedOn w:val="Normal"/>
    <w:link w:val="HeaderChar"/>
    <w:uiPriority w:val="99"/>
    <w:rPr>
      <w:sz w:val="20"/>
    </w:rPr>
  </w:style>
  <w:style w:type="character" w:styleId="PageNumber">
    <w:name w:val="page number"/>
    <w:aliases w:val="pn"/>
    <w:basedOn w:val="DefaultParagraphFont"/>
    <w:rPr>
      <w:rFonts w:ascii="Times New Roman" w:hAnsi="Times New Roman"/>
      <w:sz w:val="20"/>
    </w:rPr>
  </w:style>
  <w:style w:type="paragraph" w:styleId="PlainText">
    <w:name w:val="Plain Text"/>
    <w:basedOn w:val="Normal"/>
    <w:link w:val="PlainTextChar"/>
    <w:rPr>
      <w:rFonts w:cs="Courier New"/>
    </w:rPr>
  </w:style>
  <w:style w:type="paragraph" w:customStyle="1" w:styleId="subsubparagraph">
    <w:name w:val="subsubparagraph"/>
    <w:aliases w:val="ssp,sub-subparagraph"/>
    <w:basedOn w:val="subparagraph"/>
    <w:link w:val="sub-subparagraphChar"/>
    <w:pPr>
      <w:ind w:left="1134"/>
    </w:pPr>
  </w:style>
  <w:style w:type="paragraph" w:customStyle="1" w:styleId="sub-sub-subpara">
    <w:name w:val="sub-sub-subpara"/>
    <w:aliases w:val="sssp"/>
    <w:basedOn w:val="subsubparagraph"/>
    <w:pPr>
      <w:spacing w:after="0"/>
      <w:ind w:left="2461" w:hanging="601"/>
    </w:pPr>
  </w:style>
  <w:style w:type="paragraph" w:styleId="TOC1">
    <w:name w:val="toc 1"/>
    <w:basedOn w:val="Normal"/>
    <w:next w:val="Normal"/>
    <w:uiPriority w:val="39"/>
    <w:rsid w:val="00B90C87"/>
    <w:pPr>
      <w:tabs>
        <w:tab w:val="right" w:leader="dot" w:pos="8505"/>
        <w:tab w:val="right" w:pos="8987"/>
      </w:tabs>
      <w:spacing w:before="240"/>
    </w:pPr>
    <w:rPr>
      <w:caps/>
    </w:rPr>
  </w:style>
  <w:style w:type="paragraph" w:styleId="TOC2">
    <w:name w:val="toc 2"/>
    <w:basedOn w:val="Normal"/>
    <w:next w:val="Normal"/>
    <w:uiPriority w:val="39"/>
    <w:rsid w:val="00681DC3"/>
    <w:pPr>
      <w:tabs>
        <w:tab w:val="left" w:leader="dot" w:pos="8505"/>
        <w:tab w:val="right" w:pos="8987"/>
      </w:tabs>
      <w:ind w:left="284"/>
    </w:pPr>
  </w:style>
  <w:style w:type="paragraph" w:styleId="TOC3">
    <w:name w:val="toc 3"/>
    <w:basedOn w:val="TOC2"/>
    <w:next w:val="Normal"/>
    <w:uiPriority w:val="39"/>
    <w:rsid w:val="00681DC3"/>
    <w:pPr>
      <w:ind w:left="567"/>
    </w:pPr>
    <w:rPr>
      <w:noProof/>
    </w:rPr>
  </w:style>
  <w:style w:type="paragraph" w:styleId="TOC4">
    <w:name w:val="toc 4"/>
    <w:basedOn w:val="TOC2"/>
    <w:next w:val="Normal"/>
    <w:semiHidden/>
    <w:rsid w:val="00681DC3"/>
    <w:pPr>
      <w:ind w:left="851"/>
    </w:pPr>
  </w:style>
  <w:style w:type="paragraph" w:styleId="TOC5">
    <w:name w:val="toc 5"/>
    <w:basedOn w:val="TOC2"/>
    <w:next w:val="Normal"/>
    <w:semiHidden/>
    <w:rsid w:val="00681DC3"/>
    <w:pPr>
      <w:ind w:left="1134"/>
    </w:pPr>
  </w:style>
  <w:style w:type="paragraph" w:styleId="TOC6">
    <w:name w:val="toc 6"/>
    <w:basedOn w:val="TOC2"/>
    <w:next w:val="Normal"/>
    <w:semiHidden/>
    <w:rsid w:val="00681DC3"/>
    <w:pPr>
      <w:ind w:left="1418"/>
    </w:pPr>
  </w:style>
  <w:style w:type="paragraph" w:styleId="TOC7">
    <w:name w:val="toc 7"/>
    <w:basedOn w:val="TOC2"/>
    <w:next w:val="Normal"/>
    <w:semiHidden/>
    <w:rsid w:val="00681DC3"/>
    <w:pPr>
      <w:ind w:left="1701"/>
    </w:pPr>
  </w:style>
  <w:style w:type="paragraph" w:styleId="TOC8">
    <w:name w:val="toc 8"/>
    <w:basedOn w:val="TOC2"/>
    <w:next w:val="Normal"/>
    <w:semiHidden/>
    <w:rsid w:val="00681DC3"/>
    <w:pPr>
      <w:ind w:left="1985"/>
    </w:pPr>
  </w:style>
  <w:style w:type="paragraph" w:styleId="TOC9">
    <w:name w:val="toc 9"/>
    <w:basedOn w:val="TOC2"/>
    <w:next w:val="Normal"/>
    <w:semiHidden/>
    <w:rsid w:val="00681DC3"/>
    <w:pPr>
      <w:ind w:left="2268"/>
    </w:pPr>
  </w:style>
  <w:style w:type="paragraph" w:customStyle="1" w:styleId="reference">
    <w:name w:val="reference"/>
    <w:aliases w:val="ref"/>
    <w:basedOn w:val="Normal"/>
    <w:pPr>
      <w:spacing w:after="240"/>
      <w:ind w:left="284" w:hanging="284"/>
      <w:jc w:val="both"/>
    </w:pPr>
  </w:style>
  <w:style w:type="paragraph" w:customStyle="1" w:styleId="tabletext">
    <w:name w:val="table text"/>
    <w:aliases w:val="tt"/>
    <w:basedOn w:val="Normal"/>
    <w:rPr>
      <w:sz w:val="20"/>
    </w:rPr>
  </w:style>
  <w:style w:type="paragraph" w:customStyle="1" w:styleId="appendixnumber">
    <w:name w:val="appendix number"/>
    <w:aliases w:val="apn"/>
    <w:basedOn w:val="Normal"/>
    <w:next w:val="appendixtitle"/>
    <w:pPr>
      <w:spacing w:after="240"/>
      <w:jc w:val="right"/>
    </w:pPr>
    <w:rPr>
      <w:caps/>
    </w:rPr>
  </w:style>
  <w:style w:type="paragraph" w:customStyle="1" w:styleId="appendixtitle">
    <w:name w:val="appendix title"/>
    <w:aliases w:val="apt"/>
    <w:basedOn w:val="Normal"/>
    <w:next w:val="paragraphtext"/>
    <w:pPr>
      <w:spacing w:after="720"/>
      <w:jc w:val="center"/>
    </w:pPr>
    <w:rPr>
      <w:b/>
      <w:caps/>
    </w:rPr>
  </w:style>
  <w:style w:type="paragraph" w:customStyle="1" w:styleId="appendixsubtitle">
    <w:name w:val="appendix subtitle"/>
    <w:aliases w:val="apst"/>
    <w:basedOn w:val="Normal"/>
    <w:next w:val="paragraphtext"/>
    <w:uiPriority w:val="99"/>
    <w:pPr>
      <w:spacing w:after="720"/>
      <w:jc w:val="center"/>
    </w:pPr>
  </w:style>
  <w:style w:type="paragraph" w:customStyle="1" w:styleId="6ptlinespacing">
    <w:name w:val="6 pt line spacing"/>
    <w:aliases w:val="6"/>
    <w:basedOn w:val="Normal"/>
    <w:pPr>
      <w:spacing w:line="120" w:lineRule="exact"/>
    </w:pPr>
    <w:rPr>
      <w:sz w:val="20"/>
    </w:rPr>
  </w:style>
  <w:style w:type="paragraph" w:customStyle="1" w:styleId="tablefootnotetext">
    <w:name w:val="table footnote text"/>
    <w:aliases w:val="tft"/>
    <w:basedOn w:val="FootnoteText"/>
    <w:pPr>
      <w:spacing w:before="120"/>
    </w:pPr>
  </w:style>
  <w:style w:type="paragraph" w:customStyle="1" w:styleId="cpannexno">
    <w:name w:val="c/p annex no"/>
    <w:aliases w:val="cpan"/>
    <w:basedOn w:val="appendixnumber"/>
    <w:next w:val="Normal"/>
    <w:pPr>
      <w:spacing w:after="0"/>
    </w:pPr>
  </w:style>
  <w:style w:type="paragraph" w:customStyle="1" w:styleId="cptitle">
    <w:name w:val="c/p title"/>
    <w:aliases w:val="cpt"/>
    <w:basedOn w:val="Normal"/>
    <w:next w:val="cpsubtitle"/>
    <w:pPr>
      <w:framePr w:hSpace="181" w:vSpace="181" w:wrap="around" w:hAnchor="margin" w:xAlign="center" w:yAlign="center"/>
      <w:spacing w:after="360" w:line="360" w:lineRule="atLeast"/>
      <w:jc w:val="center"/>
    </w:pPr>
    <w:rPr>
      <w:b/>
      <w:caps/>
    </w:rPr>
  </w:style>
  <w:style w:type="paragraph" w:customStyle="1" w:styleId="disclaimer">
    <w:name w:val="disclaimer"/>
    <w:aliases w:val="disc"/>
    <w:basedOn w:val="paragraphtext"/>
    <w:pPr>
      <w:framePr w:wrap="auto" w:hAnchor="text" w:yAlign="bottom"/>
      <w:spacing w:before="120" w:after="0"/>
    </w:pPr>
    <w:rPr>
      <w:sz w:val="20"/>
    </w:rPr>
  </w:style>
  <w:style w:type="paragraph" w:customStyle="1" w:styleId="evenfooter">
    <w:name w:val="even footer"/>
    <w:aliases w:val="ef"/>
    <w:basedOn w:val="Normal"/>
    <w:rPr>
      <w:sz w:val="20"/>
    </w:rPr>
  </w:style>
  <w:style w:type="paragraph" w:customStyle="1" w:styleId="evenheader">
    <w:name w:val="even header"/>
    <w:aliases w:val="eh"/>
    <w:basedOn w:val="Normal"/>
    <w:rPr>
      <w:sz w:val="20"/>
      <w:szCs w:val="24"/>
    </w:rPr>
  </w:style>
  <w:style w:type="paragraph" w:customStyle="1" w:styleId="Index11">
    <w:name w:val="Index 11"/>
    <w:basedOn w:val="Normal"/>
    <w:pPr>
      <w:widowControl w:val="0"/>
    </w:pPr>
    <w:rPr>
      <w:rFonts w:eastAsia="Times"/>
      <w:sz w:val="20"/>
    </w:rPr>
  </w:style>
  <w:style w:type="paragraph" w:customStyle="1" w:styleId="Index21">
    <w:name w:val="Index 21"/>
    <w:basedOn w:val="Normal"/>
    <w:pPr>
      <w:widowControl w:val="0"/>
      <w:ind w:left="357"/>
    </w:pPr>
    <w:rPr>
      <w:rFonts w:eastAsia="Times"/>
      <w:caps/>
      <w:sz w:val="20"/>
    </w:rPr>
  </w:style>
  <w:style w:type="paragraph" w:customStyle="1" w:styleId="Index31">
    <w:name w:val="Index 31"/>
    <w:basedOn w:val="Normal"/>
    <w:uiPriority w:val="99"/>
    <w:pPr>
      <w:widowControl w:val="0"/>
      <w:ind w:left="567"/>
    </w:pPr>
    <w:rPr>
      <w:rFonts w:eastAsia="Times"/>
    </w:rPr>
  </w:style>
  <w:style w:type="paragraph" w:customStyle="1" w:styleId="Index41">
    <w:name w:val="Index 41"/>
    <w:basedOn w:val="Normal"/>
    <w:uiPriority w:val="99"/>
    <w:pPr>
      <w:widowControl w:val="0"/>
      <w:ind w:left="851"/>
    </w:pPr>
    <w:rPr>
      <w:rFonts w:eastAsia="Times"/>
    </w:rPr>
  </w:style>
  <w:style w:type="paragraph" w:customStyle="1" w:styleId="Index51">
    <w:name w:val="Index 51"/>
    <w:basedOn w:val="Normal"/>
    <w:pPr>
      <w:widowControl w:val="0"/>
      <w:ind w:left="1134"/>
    </w:pPr>
    <w:rPr>
      <w:rFonts w:eastAsia="Times"/>
    </w:rPr>
  </w:style>
  <w:style w:type="paragraph" w:customStyle="1" w:styleId="Index61">
    <w:name w:val="Index 61"/>
    <w:basedOn w:val="Normal"/>
    <w:pPr>
      <w:widowControl w:val="0"/>
      <w:ind w:left="1418"/>
    </w:pPr>
    <w:rPr>
      <w:rFonts w:eastAsia="Times"/>
    </w:rPr>
  </w:style>
  <w:style w:type="paragraph" w:customStyle="1" w:styleId="Index71">
    <w:name w:val="Index 71"/>
    <w:basedOn w:val="Normal"/>
    <w:pPr>
      <w:widowControl w:val="0"/>
      <w:ind w:left="1695"/>
    </w:pPr>
    <w:rPr>
      <w:rFonts w:eastAsia="Times"/>
    </w:rPr>
  </w:style>
  <w:style w:type="paragraph" w:customStyle="1" w:styleId="oddfooter">
    <w:name w:val="odd footer"/>
    <w:aliases w:val="of"/>
    <w:basedOn w:val="Normal"/>
    <w:rsid w:val="00634821"/>
    <w:pPr>
      <w:jc w:val="right"/>
    </w:pPr>
    <w:rPr>
      <w:sz w:val="20"/>
    </w:rPr>
  </w:style>
  <w:style w:type="paragraph" w:customStyle="1" w:styleId="oddheader">
    <w:name w:val="odd header"/>
    <w:aliases w:val="oh"/>
    <w:basedOn w:val="oddfooter"/>
  </w:style>
  <w:style w:type="paragraph" w:customStyle="1" w:styleId="abstractheading">
    <w:name w:val="abstract heading"/>
    <w:aliases w:val="ah"/>
    <w:basedOn w:val="Normal"/>
    <w:next w:val="Normal"/>
    <w:pPr>
      <w:spacing w:after="200"/>
      <w:ind w:left="1134" w:right="1134"/>
      <w:jc w:val="center"/>
    </w:pPr>
    <w:rPr>
      <w:sz w:val="20"/>
    </w:rPr>
  </w:style>
  <w:style w:type="paragraph" w:customStyle="1" w:styleId="cpinfo">
    <w:name w:val="c/p info"/>
    <w:aliases w:val="cpi"/>
    <w:basedOn w:val="Normal"/>
    <w:pPr>
      <w:spacing w:line="360" w:lineRule="atLeast"/>
    </w:pPr>
  </w:style>
  <w:style w:type="paragraph" w:customStyle="1" w:styleId="cmannexno">
    <w:name w:val="cm annex no"/>
    <w:aliases w:val="cman"/>
    <w:basedOn w:val="Normal"/>
    <w:rsid w:val="003F0399"/>
    <w:pPr>
      <w:spacing w:after="240"/>
      <w:jc w:val="right"/>
    </w:pPr>
    <w:rPr>
      <w:caps/>
    </w:rPr>
  </w:style>
  <w:style w:type="paragraph" w:customStyle="1" w:styleId="cmannextitle">
    <w:name w:val="cm annex title"/>
    <w:aliases w:val="cmat"/>
    <w:basedOn w:val="Normal"/>
    <w:link w:val="cmannextitleChar"/>
    <w:pPr>
      <w:spacing w:after="480"/>
      <w:jc w:val="center"/>
    </w:pPr>
    <w:rPr>
      <w:b/>
      <w:caps/>
    </w:rPr>
  </w:style>
  <w:style w:type="paragraph" w:customStyle="1" w:styleId="cmfootnoteindented">
    <w:name w:val="cm footnote indented"/>
    <w:aliases w:val="cmfi,cons meas footnote indented"/>
    <w:basedOn w:val="Normal"/>
    <w:link w:val="cmfootnoteindentedChar"/>
    <w:pPr>
      <w:ind w:left="840" w:hanging="280"/>
      <w:jc w:val="both"/>
    </w:pPr>
    <w:rPr>
      <w:sz w:val="20"/>
    </w:rPr>
  </w:style>
  <w:style w:type="paragraph" w:customStyle="1" w:styleId="cmfootnote">
    <w:name w:val="cm footnote"/>
    <w:aliases w:val="cmf,cons measure footnote,cons meas footnote"/>
    <w:basedOn w:val="Normal"/>
    <w:pPr>
      <w:spacing w:after="240"/>
      <w:ind w:left="280" w:hanging="280"/>
      <w:jc w:val="both"/>
    </w:pPr>
    <w:rPr>
      <w:sz w:val="20"/>
    </w:rPr>
  </w:style>
  <w:style w:type="paragraph" w:customStyle="1" w:styleId="cmindentedpara">
    <w:name w:val="cm indented para"/>
    <w:aliases w:val="cmip"/>
    <w:basedOn w:val="Normal"/>
    <w:pPr>
      <w:spacing w:after="240"/>
      <w:ind w:left="567" w:hanging="284"/>
      <w:jc w:val="both"/>
    </w:pPr>
  </w:style>
  <w:style w:type="paragraph" w:customStyle="1" w:styleId="cmnumberedpara">
    <w:name w:val="cm numbered para"/>
    <w:aliases w:val="cmnp"/>
    <w:basedOn w:val="Normal"/>
    <w:link w:val="cmnumberedparaChar"/>
    <w:pPr>
      <w:spacing w:after="240"/>
      <w:ind w:left="567" w:hanging="567"/>
      <w:jc w:val="both"/>
    </w:pPr>
  </w:style>
  <w:style w:type="paragraph" w:customStyle="1" w:styleId="cmpara">
    <w:name w:val="cm para"/>
    <w:aliases w:val="cmp,cons measure para"/>
    <w:basedOn w:val="Normal"/>
    <w:pPr>
      <w:spacing w:after="240"/>
      <w:jc w:val="both"/>
    </w:pPr>
  </w:style>
  <w:style w:type="paragraph" w:customStyle="1" w:styleId="cmsubpara">
    <w:name w:val="cm subpara"/>
    <w:aliases w:val="cmsp,cons measure subpara"/>
    <w:basedOn w:val="Normal"/>
    <w:pPr>
      <w:spacing w:after="240"/>
      <w:ind w:left="1120" w:hanging="567"/>
      <w:jc w:val="both"/>
    </w:pPr>
  </w:style>
  <w:style w:type="paragraph" w:customStyle="1" w:styleId="cmsub-subpara">
    <w:name w:val="cm sub-subpara"/>
    <w:aliases w:val="cmssp"/>
    <w:basedOn w:val="Normal"/>
    <w:pPr>
      <w:spacing w:after="240"/>
      <w:ind w:left="1700" w:hanging="567"/>
      <w:jc w:val="both"/>
    </w:pPr>
  </w:style>
  <w:style w:type="paragraph" w:styleId="Index1">
    <w:name w:val="index 1"/>
    <w:basedOn w:val="Normal"/>
    <w:next w:val="Normal"/>
    <w:semiHidden/>
    <w:rPr>
      <w:sz w:val="20"/>
    </w:rPr>
  </w:style>
  <w:style w:type="paragraph" w:styleId="Index2">
    <w:name w:val="index 2"/>
    <w:basedOn w:val="Normal"/>
    <w:next w:val="Normal"/>
    <w:semiHidden/>
    <w:pPr>
      <w:ind w:left="360"/>
    </w:pPr>
    <w:rPr>
      <w:caps/>
      <w:sz w:val="20"/>
    </w:rPr>
  </w:style>
  <w:style w:type="character" w:styleId="LineNumber">
    <w:name w:val="line number"/>
    <w:basedOn w:val="DefaultParagraphFont"/>
  </w:style>
  <w:style w:type="paragraph" w:customStyle="1" w:styleId="paragraphtextindented">
    <w:name w:val="paragraph text indented"/>
    <w:aliases w:val="pti"/>
    <w:basedOn w:val="paragraphtext"/>
    <w:pPr>
      <w:ind w:left="568" w:hanging="284"/>
    </w:pPr>
    <w:rPr>
      <w:rFonts w:ascii="Times" w:hAnsi="Times"/>
    </w:rPr>
  </w:style>
  <w:style w:type="paragraph" w:customStyle="1" w:styleId="paragraphtexttab">
    <w:name w:val="paragraph text tab"/>
    <w:aliases w:val="ptt"/>
    <w:basedOn w:val="paragraphtext"/>
    <w:next w:val="subparagraph"/>
    <w:pPr>
      <w:tabs>
        <w:tab w:val="left" w:pos="560"/>
      </w:tabs>
    </w:pPr>
  </w:style>
  <w:style w:type="paragraph" w:customStyle="1" w:styleId="subsubparagr">
    <w:name w:val="subsubparagr"/>
    <w:pPr>
      <w:tabs>
        <w:tab w:val="left" w:pos="-1839"/>
        <w:tab w:val="left" w:pos="0"/>
        <w:tab w:val="left" w:pos="320"/>
        <w:tab w:val="left" w:pos="1040"/>
        <w:tab w:val="left" w:pos="1760"/>
        <w:tab w:val="left" w:pos="2480"/>
        <w:tab w:val="left" w:pos="3200"/>
        <w:tab w:val="left" w:pos="3920"/>
        <w:tab w:val="left" w:pos="4640"/>
        <w:tab w:val="left" w:pos="5360"/>
        <w:tab w:val="left" w:pos="6080"/>
        <w:tab w:val="left" w:pos="6800"/>
      </w:tabs>
      <w:ind w:left="1839"/>
      <w:jc w:val="both"/>
    </w:pPr>
    <w:rPr>
      <w:rFonts w:ascii="Times" w:hAnsi="Times"/>
      <w:noProof/>
      <w:sz w:val="24"/>
      <w:lang w:eastAsia="en-US"/>
    </w:rPr>
  </w:style>
  <w:style w:type="paragraph" w:customStyle="1" w:styleId="conservationmeasuretitle">
    <w:name w:val="conservation measure title"/>
    <w:aliases w:val="cmt"/>
    <w:basedOn w:val="Normal"/>
    <w:link w:val="conservationmeasuretitleChar"/>
    <w:pPr>
      <w:spacing w:before="720" w:after="240"/>
    </w:pPr>
    <w:rPr>
      <w:b/>
    </w:rPr>
  </w:style>
  <w:style w:type="paragraph" w:customStyle="1" w:styleId="footnotetextindented">
    <w:name w:val="footnote text indented"/>
    <w:aliases w:val="fti"/>
    <w:basedOn w:val="FootnoteText"/>
    <w:pPr>
      <w:ind w:left="851"/>
    </w:pPr>
  </w:style>
  <w:style w:type="paragraph" w:customStyle="1" w:styleId="subparagraphindented">
    <w:name w:val="subparagraph indented"/>
    <w:aliases w:val="spi"/>
    <w:basedOn w:val="subparagraph"/>
    <w:pPr>
      <w:ind w:left="1134"/>
    </w:pPr>
  </w:style>
  <w:style w:type="paragraph" w:customStyle="1" w:styleId="bulletparagraphindented">
    <w:name w:val="bullet paragraph indented"/>
    <w:aliases w:val="bpi"/>
    <w:basedOn w:val="bulletparagraph"/>
    <w:pPr>
      <w:ind w:left="851"/>
    </w:pPr>
  </w:style>
  <w:style w:type="paragraph" w:customStyle="1" w:styleId="subsubparagraphindented">
    <w:name w:val="subsubparagraph indented"/>
    <w:aliases w:val="sspi"/>
    <w:basedOn w:val="subsubparagraph"/>
    <w:pPr>
      <w:ind w:left="1701"/>
    </w:pPr>
  </w:style>
  <w:style w:type="paragraph" w:customStyle="1" w:styleId="conservationmeasuretitle1">
    <w:name w:val="conservation measure title1"/>
    <w:aliases w:val="cmt1"/>
    <w:basedOn w:val="Normal"/>
    <w:next w:val="Normal"/>
    <w:pPr>
      <w:keepNext/>
    </w:pPr>
    <w:rPr>
      <w:b/>
      <w:caps/>
    </w:rPr>
  </w:style>
  <w:style w:type="paragraph" w:customStyle="1" w:styleId="heading2table">
    <w:name w:val="heading 2table"/>
    <w:aliases w:val="h2t"/>
    <w:basedOn w:val="Heading2"/>
    <w:next w:val="Heading3"/>
    <w:pPr>
      <w:spacing w:before="360"/>
    </w:pPr>
  </w:style>
  <w:style w:type="paragraph" w:customStyle="1" w:styleId="conservationmeasuretitle2">
    <w:name w:val="conservation measure title2"/>
    <w:aliases w:val="cmt2"/>
    <w:basedOn w:val="conservationmeasuretitle1"/>
    <w:rPr>
      <w:caps w:val="0"/>
    </w:rPr>
  </w:style>
  <w:style w:type="paragraph" w:customStyle="1" w:styleId="conservationmeasuretitle4">
    <w:name w:val="conservation measure title 4"/>
    <w:aliases w:val="cmt4"/>
    <w:basedOn w:val="Normal"/>
    <w:pPr>
      <w:widowControl w:val="0"/>
      <w:tabs>
        <w:tab w:val="left" w:pos="3080"/>
        <w:tab w:val="right" w:pos="9498"/>
      </w:tabs>
      <w:spacing w:before="40" w:after="40"/>
    </w:pPr>
    <w:rPr>
      <w:b/>
      <w:i/>
      <w:sz w:val="16"/>
    </w:rPr>
  </w:style>
  <w:style w:type="paragraph" w:customStyle="1" w:styleId="abstracttext">
    <w:name w:val="abstract text"/>
    <w:aliases w:val="at,annex title"/>
    <w:basedOn w:val="Normal"/>
    <w:pPr>
      <w:spacing w:after="200"/>
      <w:ind w:left="1134" w:right="1134"/>
      <w:jc w:val="both"/>
    </w:pPr>
    <w:rPr>
      <w:sz w:val="20"/>
    </w:rPr>
  </w:style>
  <w:style w:type="paragraph" w:customStyle="1" w:styleId="abstractseparator">
    <w:name w:val="abstract separator"/>
    <w:aliases w:val="as"/>
    <w:basedOn w:val="abstracttext"/>
    <w:pPr>
      <w:widowControl w:val="0"/>
      <w:tabs>
        <w:tab w:val="right" w:leader="underscore" w:pos="7920"/>
      </w:tabs>
    </w:pPr>
  </w:style>
  <w:style w:type="paragraph" w:customStyle="1" w:styleId="cpsubtitle">
    <w:name w:val="c/p subtitle"/>
    <w:aliases w:val="cpst,c/p sub title"/>
    <w:basedOn w:val="Normal"/>
    <w:pPr>
      <w:spacing w:line="360" w:lineRule="atLeast"/>
      <w:jc w:val="center"/>
    </w:pPr>
  </w:style>
  <w:style w:type="paragraph" w:customStyle="1" w:styleId="disclaimerseparator">
    <w:name w:val="disclaimer separator"/>
    <w:aliases w:val="ds"/>
    <w:basedOn w:val="Normal"/>
    <w:pPr>
      <w:tabs>
        <w:tab w:val="right" w:leader="underscore" w:pos="2880"/>
      </w:tabs>
    </w:pPr>
    <w:rPr>
      <w:szCs w:val="24"/>
    </w:rPr>
  </w:style>
  <w:style w:type="paragraph" w:customStyle="1" w:styleId="figurelegend">
    <w:name w:val="figure legend"/>
    <w:aliases w:val="fl"/>
    <w:basedOn w:val="Normal"/>
    <w:pPr>
      <w:spacing w:after="200"/>
      <w:ind w:left="992" w:hanging="992"/>
      <w:jc w:val="both"/>
    </w:pPr>
    <w:rPr>
      <w:sz w:val="20"/>
    </w:rPr>
  </w:style>
  <w:style w:type="paragraph" w:customStyle="1" w:styleId="Quote1">
    <w:name w:val="Quote1"/>
    <w:aliases w:val="qt,quotes"/>
    <w:basedOn w:val="paragraphtext"/>
    <w:next w:val="paragraphtext"/>
    <w:pPr>
      <w:ind w:left="709"/>
    </w:pPr>
  </w:style>
  <w:style w:type="paragraph" w:customStyle="1" w:styleId="tablecolumnheading">
    <w:name w:val="table column heading"/>
    <w:aliases w:val="tch"/>
    <w:basedOn w:val="tabletext"/>
    <w:pPr>
      <w:widowControl w:val="0"/>
      <w:spacing w:before="60" w:after="60"/>
      <w:jc w:val="center"/>
    </w:pPr>
  </w:style>
  <w:style w:type="paragraph" w:customStyle="1" w:styleId="tablefootnote">
    <w:name w:val="table footnote"/>
    <w:aliases w:val="tf"/>
    <w:basedOn w:val="tabletext"/>
    <w:pPr>
      <w:ind w:left="284" w:hanging="284"/>
      <w:jc w:val="both"/>
    </w:pPr>
  </w:style>
  <w:style w:type="paragraph" w:customStyle="1" w:styleId="tablelegend">
    <w:name w:val="table legend"/>
    <w:aliases w:val="tl"/>
    <w:basedOn w:val="Normal"/>
    <w:next w:val="Normal"/>
    <w:pPr>
      <w:keepNext/>
      <w:spacing w:after="200"/>
      <w:ind w:left="992" w:hanging="992"/>
      <w:jc w:val="both"/>
    </w:pPr>
    <w:rPr>
      <w:sz w:val="20"/>
    </w:rPr>
  </w:style>
  <w:style w:type="paragraph" w:styleId="TOAHeading">
    <w:name w:val="toa heading"/>
    <w:basedOn w:val="Normal"/>
    <w:next w:val="Normal"/>
    <w:rsid w:val="00733077"/>
    <w:pPr>
      <w:spacing w:before="120"/>
    </w:pPr>
    <w:rPr>
      <w:rFonts w:ascii="Arial" w:hAnsi="Arial" w:cs="Arial"/>
      <w:b/>
      <w:bCs/>
      <w:szCs w:val="24"/>
    </w:rPr>
  </w:style>
  <w:style w:type="paragraph" w:styleId="Date">
    <w:name w:val="Date"/>
    <w:basedOn w:val="Normal"/>
    <w:next w:val="Normal"/>
    <w:link w:val="DateChar"/>
    <w:rsid w:val="00733077"/>
    <w:pPr>
      <w:jc w:val="right"/>
    </w:pPr>
    <w:rPr>
      <w:sz w:val="20"/>
    </w:rPr>
  </w:style>
  <w:style w:type="character" w:customStyle="1" w:styleId="DateChar">
    <w:name w:val="Date Char"/>
    <w:basedOn w:val="DefaultParagraphFont"/>
    <w:link w:val="Date"/>
    <w:rsid w:val="00733077"/>
    <w:rPr>
      <w:lang w:eastAsia="en-US"/>
    </w:rPr>
  </w:style>
  <w:style w:type="paragraph" w:customStyle="1" w:styleId="figuretablelegend">
    <w:name w:val="figure/table legend"/>
    <w:aliases w:val="ftl"/>
    <w:basedOn w:val="paragraphtext"/>
    <w:rsid w:val="00733077"/>
    <w:pPr>
      <w:spacing w:after="200"/>
      <w:ind w:left="992" w:hanging="992"/>
    </w:pPr>
    <w:rPr>
      <w:sz w:val="20"/>
    </w:rPr>
  </w:style>
  <w:style w:type="paragraph" w:customStyle="1" w:styleId="tableheading">
    <w:name w:val="table heading"/>
    <w:aliases w:val="th"/>
    <w:basedOn w:val="tabletext"/>
    <w:rsid w:val="00733077"/>
    <w:pPr>
      <w:spacing w:before="60" w:after="60"/>
      <w:jc w:val="center"/>
    </w:pPr>
  </w:style>
  <w:style w:type="paragraph" w:customStyle="1" w:styleId="statement">
    <w:name w:val="statement"/>
    <w:aliases w:val="st"/>
    <w:basedOn w:val="paragraphtext"/>
    <w:rsid w:val="00733077"/>
    <w:pPr>
      <w:ind w:left="709"/>
    </w:pPr>
  </w:style>
  <w:style w:type="paragraph" w:styleId="Title">
    <w:name w:val="Title"/>
    <w:basedOn w:val="Normal"/>
    <w:link w:val="TitleChar"/>
    <w:qFormat/>
    <w:rsid w:val="007330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330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customStyle="1" w:styleId="agenda">
    <w:name w:val="agenda"/>
    <w:aliases w:val="ag"/>
    <w:basedOn w:val="paragraphtext"/>
    <w:rsid w:val="00733077"/>
    <w:pPr>
      <w:ind w:left="700" w:hanging="700"/>
    </w:pPr>
  </w:style>
  <w:style w:type="paragraph" w:customStyle="1" w:styleId="cpannextitle">
    <w:name w:val="c/p annex title"/>
    <w:aliases w:val="cpat"/>
    <w:basedOn w:val="Normal"/>
    <w:rsid w:val="00733077"/>
    <w:pPr>
      <w:framePr w:hSpace="181" w:vSpace="181" w:wrap="around" w:vAnchor="page" w:hAnchor="text" w:xAlign="center" w:yAlign="center"/>
      <w:spacing w:after="360" w:line="360" w:lineRule="atLeast"/>
      <w:jc w:val="center"/>
    </w:pPr>
    <w:rPr>
      <w:b/>
      <w:caps/>
    </w:rPr>
  </w:style>
  <w:style w:type="paragraph" w:customStyle="1" w:styleId="abstractauthors">
    <w:name w:val="abstract author/s"/>
    <w:aliases w:val="aa"/>
    <w:basedOn w:val="Normal"/>
    <w:next w:val="Normal"/>
    <w:rsid w:val="00733077"/>
    <w:pPr>
      <w:spacing w:after="240"/>
      <w:ind w:right="1"/>
    </w:pPr>
  </w:style>
  <w:style w:type="paragraph" w:customStyle="1" w:styleId="abstractdocno">
    <w:name w:val="abstract doc no"/>
    <w:aliases w:val="adn"/>
    <w:basedOn w:val="Normal"/>
    <w:next w:val="Normal"/>
    <w:rsid w:val="00733077"/>
    <w:pPr>
      <w:spacing w:after="240"/>
      <w:ind w:right="1"/>
      <w:jc w:val="right"/>
    </w:pPr>
    <w:rPr>
      <w:caps/>
    </w:rPr>
  </w:style>
  <w:style w:type="paragraph" w:customStyle="1" w:styleId="abstractdoctitle">
    <w:name w:val="abstract doc title"/>
    <w:aliases w:val="adt"/>
    <w:basedOn w:val="Normal"/>
    <w:next w:val="abstractauthors"/>
    <w:rsid w:val="00733077"/>
    <w:pPr>
      <w:spacing w:after="240"/>
      <w:ind w:right="1"/>
      <w:jc w:val="both"/>
    </w:pPr>
    <w:rPr>
      <w:b/>
      <w:caps/>
    </w:rPr>
  </w:style>
  <w:style w:type="paragraph" w:customStyle="1" w:styleId="abstract">
    <w:name w:val="abstract"/>
    <w:aliases w:val="abs"/>
    <w:basedOn w:val="Normal"/>
    <w:rsid w:val="00733077"/>
    <w:pPr>
      <w:ind w:left="1134" w:hanging="1134"/>
      <w:jc w:val="both"/>
    </w:pPr>
  </w:style>
  <w:style w:type="paragraph" w:customStyle="1" w:styleId="agendaparatext">
    <w:name w:val="agenda para text"/>
    <w:aliases w:val="agpt"/>
    <w:basedOn w:val="Normal"/>
    <w:rsid w:val="00733077"/>
    <w:pPr>
      <w:spacing w:line="360" w:lineRule="atLeast"/>
      <w:ind w:left="560" w:hanging="560"/>
      <w:jc w:val="both"/>
    </w:pPr>
  </w:style>
  <w:style w:type="paragraph" w:customStyle="1" w:styleId="annexnumber">
    <w:name w:val="annex number"/>
    <w:aliases w:val="an"/>
    <w:basedOn w:val="Normal"/>
    <w:next w:val="Normal"/>
    <w:rsid w:val="00733077"/>
    <w:pPr>
      <w:spacing w:after="360"/>
      <w:jc w:val="right"/>
    </w:pPr>
    <w:rPr>
      <w:b/>
      <w:caps/>
    </w:rPr>
  </w:style>
  <w:style w:type="paragraph" w:customStyle="1" w:styleId="Cpannextitle0">
    <w:name w:val="C/p annex title"/>
    <w:basedOn w:val="Normal"/>
    <w:rsid w:val="00733077"/>
    <w:pPr>
      <w:framePr w:wrap="auto" w:vAnchor="page" w:hAnchor="text" w:yAlign="center"/>
      <w:spacing w:after="360" w:line="360" w:lineRule="atLeast"/>
      <w:jc w:val="center"/>
    </w:pPr>
    <w:rPr>
      <w:rFonts w:ascii="Palatino" w:hAnsi="Palatino"/>
      <w:b/>
      <w:caps/>
    </w:rPr>
  </w:style>
  <w:style w:type="paragraph" w:customStyle="1" w:styleId="circ">
    <w:name w:val="circ"/>
    <w:basedOn w:val="Normal"/>
    <w:rsid w:val="00733077"/>
    <w:pPr>
      <w:tabs>
        <w:tab w:val="left" w:pos="5100"/>
      </w:tabs>
    </w:pPr>
  </w:style>
  <w:style w:type="paragraph" w:customStyle="1" w:styleId="Header1">
    <w:name w:val="Header1"/>
    <w:basedOn w:val="Normal"/>
    <w:rsid w:val="00AB73D0"/>
    <w:rPr>
      <w:sz w:val="20"/>
    </w:rPr>
  </w:style>
  <w:style w:type="paragraph" w:customStyle="1" w:styleId="tablenormal0">
    <w:name w:val="table normal"/>
    <w:aliases w:val="tn"/>
    <w:basedOn w:val="Normal"/>
    <w:rsid w:val="00733077"/>
    <w:rPr>
      <w:rFonts w:ascii="Times" w:hAnsi="Times"/>
      <w:sz w:val="20"/>
    </w:rPr>
  </w:style>
  <w:style w:type="paragraph" w:styleId="NormalWeb">
    <w:name w:val="Normal (Web)"/>
    <w:basedOn w:val="Normal"/>
    <w:rsid w:val="00733077"/>
    <w:rPr>
      <w:szCs w:val="24"/>
    </w:rPr>
  </w:style>
  <w:style w:type="paragraph" w:styleId="BodyText">
    <w:name w:val="Body Text"/>
    <w:basedOn w:val="Normal"/>
    <w:link w:val="BodyTextChar"/>
    <w:rsid w:val="00733077"/>
    <w:rPr>
      <w:b/>
      <w:bCs/>
      <w:sz w:val="16"/>
    </w:rPr>
  </w:style>
  <w:style w:type="character" w:customStyle="1" w:styleId="BodyTextChar">
    <w:name w:val="Body Text Char"/>
    <w:basedOn w:val="DefaultParagraphFont"/>
    <w:link w:val="BodyText"/>
    <w:rsid w:val="00733077"/>
    <w:rPr>
      <w:b/>
      <w:bCs/>
      <w:sz w:val="16"/>
      <w:lang w:eastAsia="en-US"/>
    </w:rPr>
  </w:style>
  <w:style w:type="paragraph" w:styleId="DocumentMap">
    <w:name w:val="Document Map"/>
    <w:basedOn w:val="Normal"/>
    <w:link w:val="DocumentMapChar"/>
    <w:rsid w:val="0073307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733077"/>
    <w:rPr>
      <w:rFonts w:ascii="Tahoma" w:hAnsi="Tahoma" w:cs="Tahoma"/>
      <w:sz w:val="24"/>
      <w:shd w:val="clear" w:color="auto" w:fill="000080"/>
      <w:lang w:eastAsia="en-US"/>
    </w:rPr>
  </w:style>
  <w:style w:type="paragraph" w:customStyle="1" w:styleId="footnote">
    <w:name w:val="footnote"/>
    <w:basedOn w:val="paragraphtext"/>
    <w:rsid w:val="00733077"/>
    <w:pPr>
      <w:tabs>
        <w:tab w:val="left" w:pos="700"/>
      </w:tabs>
    </w:pPr>
  </w:style>
  <w:style w:type="character" w:customStyle="1" w:styleId="paragraphtextnumberedChar">
    <w:name w:val="paragraph text numbered Char"/>
    <w:aliases w:val="ptn Char"/>
    <w:basedOn w:val="DefaultParagraphFont"/>
    <w:link w:val="paragraphtextnumbered"/>
    <w:rsid w:val="00830965"/>
    <w:rPr>
      <w:rFonts w:ascii="Times" w:hAnsi="Times"/>
      <w:bCs/>
      <w:sz w:val="24"/>
      <w:lang w:eastAsia="en-US"/>
    </w:rPr>
  </w:style>
  <w:style w:type="paragraph" w:customStyle="1" w:styleId="cmbulletpara">
    <w:name w:val="cm bullet para"/>
    <w:aliases w:val="cmbp"/>
    <w:basedOn w:val="Normal"/>
    <w:rsid w:val="00733077"/>
    <w:pPr>
      <w:spacing w:after="240"/>
      <w:ind w:left="1134" w:hanging="567"/>
      <w:jc w:val="both"/>
    </w:pPr>
  </w:style>
  <w:style w:type="paragraph" w:customStyle="1" w:styleId="Sspi">
    <w:name w:val="Sspi"/>
    <w:basedOn w:val="Normal"/>
    <w:rsid w:val="00733077"/>
    <w:pPr>
      <w:ind w:left="1080"/>
    </w:pPr>
    <w:rPr>
      <w:b/>
      <w:szCs w:val="24"/>
    </w:rPr>
  </w:style>
  <w:style w:type="character" w:styleId="EndnoteReference">
    <w:name w:val="endnote reference"/>
    <w:basedOn w:val="DefaultParagraphFont"/>
    <w:rsid w:val="00733077"/>
    <w:rPr>
      <w:vertAlign w:val="superscript"/>
    </w:rPr>
  </w:style>
  <w:style w:type="character" w:styleId="Hyperlink">
    <w:name w:val="Hyperlink"/>
    <w:basedOn w:val="DefaultParagraphFont"/>
    <w:rsid w:val="00733077"/>
    <w:rPr>
      <w:color w:val="0000FF"/>
      <w:u w:val="single"/>
    </w:rPr>
  </w:style>
  <w:style w:type="table" w:styleId="TableGrid">
    <w:name w:val="Table Grid"/>
    <w:basedOn w:val="TableNormal"/>
    <w:rsid w:val="00733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textChar">
    <w:name w:val="paragraph text Char"/>
    <w:aliases w:val="pt Char,p Char,pt Char Char"/>
    <w:basedOn w:val="DefaultParagraphFont"/>
    <w:link w:val="paragraphtext"/>
    <w:rsid w:val="00733077"/>
    <w:rPr>
      <w:sz w:val="24"/>
      <w:lang w:eastAsia="en-US"/>
    </w:rPr>
  </w:style>
  <w:style w:type="character" w:styleId="FollowedHyperlink">
    <w:name w:val="FollowedHyperlink"/>
    <w:basedOn w:val="DefaultParagraphFont"/>
    <w:rsid w:val="00733077"/>
    <w:rPr>
      <w:color w:val="606420"/>
      <w:u w:val="single"/>
    </w:rPr>
  </w:style>
  <w:style w:type="character" w:customStyle="1" w:styleId="cmnumberedparaChar">
    <w:name w:val="cm numbered para Char"/>
    <w:aliases w:val="cmnp Char"/>
    <w:basedOn w:val="DefaultParagraphFont"/>
    <w:link w:val="cmnumberedpara"/>
    <w:rsid w:val="00733077"/>
    <w:rPr>
      <w:sz w:val="24"/>
      <w:lang w:eastAsia="en-US"/>
    </w:rPr>
  </w:style>
  <w:style w:type="character" w:customStyle="1" w:styleId="cmannextitleChar">
    <w:name w:val="cm annex title Char"/>
    <w:aliases w:val="cmat Char"/>
    <w:basedOn w:val="DefaultParagraphFont"/>
    <w:link w:val="cmannextitle"/>
    <w:rsid w:val="00733077"/>
    <w:rPr>
      <w:b/>
      <w:caps/>
      <w:sz w:val="24"/>
      <w:lang w:eastAsia="en-US"/>
    </w:rPr>
  </w:style>
  <w:style w:type="character" w:customStyle="1" w:styleId="TableHeader">
    <w:name w:val="Table Header"/>
    <w:basedOn w:val="DefaultParagraphFont"/>
    <w:rsid w:val="00733077"/>
    <w:rPr>
      <w:b/>
      <w:bCs/>
      <w:iCs/>
    </w:rPr>
  </w:style>
  <w:style w:type="paragraph" w:customStyle="1" w:styleId="Examplecontent">
    <w:name w:val="Example content"/>
    <w:basedOn w:val="Normal"/>
    <w:rsid w:val="00733077"/>
    <w:pPr>
      <w:spacing w:after="120" w:line="260" w:lineRule="atLeast"/>
      <w:ind w:left="567"/>
    </w:pPr>
    <w:rPr>
      <w:color w:val="0000FF"/>
      <w:sz w:val="20"/>
      <w:szCs w:val="24"/>
    </w:rPr>
  </w:style>
  <w:style w:type="paragraph" w:customStyle="1" w:styleId="TableHeader3">
    <w:name w:val="Table Header 3"/>
    <w:basedOn w:val="Normal"/>
    <w:rsid w:val="00733077"/>
    <w:pPr>
      <w:keepNext/>
      <w:spacing w:after="120" w:line="260" w:lineRule="atLeast"/>
      <w:ind w:left="567"/>
    </w:pPr>
    <w:rPr>
      <w:b/>
      <w:sz w:val="20"/>
      <w:szCs w:val="24"/>
    </w:rPr>
  </w:style>
  <w:style w:type="paragraph" w:customStyle="1" w:styleId="TableHeader2Char1CharChar">
    <w:name w:val="Table Header 2 Char1 Char Char"/>
    <w:basedOn w:val="Normal"/>
    <w:next w:val="Normal"/>
    <w:rsid w:val="00733077"/>
    <w:pPr>
      <w:keepNext/>
      <w:spacing w:after="120" w:line="260" w:lineRule="atLeast"/>
      <w:ind w:left="567"/>
    </w:pPr>
    <w:rPr>
      <w:b/>
      <w:szCs w:val="24"/>
    </w:rPr>
  </w:style>
  <w:style w:type="character" w:styleId="Emphasis">
    <w:name w:val="Emphasis"/>
    <w:basedOn w:val="DefaultParagraphFont"/>
    <w:qFormat/>
    <w:rsid w:val="00733077"/>
    <w:rPr>
      <w:i/>
      <w:iCs/>
    </w:rPr>
  </w:style>
  <w:style w:type="character" w:customStyle="1" w:styleId="cmfootnoteindentedChar">
    <w:name w:val="cm footnote indented Char"/>
    <w:aliases w:val="cmfi Char,cons meas footnote indented Char"/>
    <w:basedOn w:val="DefaultParagraphFont"/>
    <w:link w:val="cmfootnoteindented"/>
    <w:rsid w:val="00733077"/>
    <w:rPr>
      <w:lang w:eastAsia="en-US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733077"/>
    <w:rPr>
      <w:lang w:eastAsia="en-US"/>
    </w:rPr>
  </w:style>
  <w:style w:type="character" w:customStyle="1" w:styleId="subparagraphChar">
    <w:name w:val="subparagraph Char"/>
    <w:aliases w:val="sp Char,sub paragraph Char,sub para Char"/>
    <w:basedOn w:val="DefaultParagraphFont"/>
    <w:link w:val="subparagraph"/>
    <w:rsid w:val="00733077"/>
    <w:rPr>
      <w:sz w:val="24"/>
      <w:lang w:eastAsia="en-US"/>
    </w:rPr>
  </w:style>
  <w:style w:type="character" w:customStyle="1" w:styleId="PlainTextChar">
    <w:name w:val="Plain Text Char"/>
    <w:basedOn w:val="DefaultParagraphFont"/>
    <w:link w:val="PlainText"/>
    <w:locked/>
    <w:rsid w:val="00733077"/>
    <w:rPr>
      <w:rFonts w:cs="Courier New"/>
      <w:sz w:val="24"/>
      <w:lang w:eastAsia="en-US"/>
    </w:rPr>
  </w:style>
  <w:style w:type="character" w:customStyle="1" w:styleId="sub-subparagraphChar">
    <w:name w:val="sub-subparagraph Char"/>
    <w:aliases w:val="ssp Char"/>
    <w:basedOn w:val="DefaultParagraphFont"/>
    <w:link w:val="subsubparagraph"/>
    <w:rsid w:val="00733077"/>
    <w:rPr>
      <w:sz w:val="24"/>
      <w:lang w:eastAsia="en-US"/>
    </w:rPr>
  </w:style>
  <w:style w:type="paragraph" w:customStyle="1" w:styleId="CM">
    <w:name w:val="CM"/>
    <w:basedOn w:val="paragraphtext"/>
    <w:qFormat/>
    <w:rsid w:val="00733077"/>
    <w:pPr>
      <w:tabs>
        <w:tab w:val="left" w:pos="700"/>
      </w:tabs>
      <w:spacing w:after="360" w:line="360" w:lineRule="atLeast"/>
    </w:pPr>
  </w:style>
  <w:style w:type="character" w:customStyle="1" w:styleId="conservationmeasuretitleChar">
    <w:name w:val="conservation measure title Char"/>
    <w:aliases w:val="cmt Char"/>
    <w:basedOn w:val="DefaultParagraphFont"/>
    <w:link w:val="conservationmeasuretitle"/>
    <w:rsid w:val="00733077"/>
    <w:rPr>
      <w:b/>
      <w:sz w:val="24"/>
      <w:lang w:eastAsia="en-US"/>
    </w:rPr>
  </w:style>
  <w:style w:type="character" w:customStyle="1" w:styleId="FooterChar">
    <w:name w:val="Footer Char"/>
    <w:link w:val="Footer"/>
    <w:uiPriority w:val="99"/>
    <w:rsid w:val="00920A43"/>
    <w:rPr>
      <w:lang w:eastAsia="en-US"/>
    </w:rPr>
  </w:style>
  <w:style w:type="character" w:customStyle="1" w:styleId="HeaderChar">
    <w:name w:val="Header Char"/>
    <w:link w:val="Header"/>
    <w:uiPriority w:val="99"/>
    <w:rsid w:val="00F77768"/>
    <w:rPr>
      <w:lang w:eastAsia="en-US"/>
    </w:rPr>
  </w:style>
  <w:style w:type="paragraph" w:customStyle="1" w:styleId="Index72">
    <w:name w:val="Index 72"/>
    <w:basedOn w:val="Normal"/>
    <w:rsid w:val="00293928"/>
    <w:pPr>
      <w:widowControl w:val="0"/>
      <w:ind w:left="1695"/>
    </w:pPr>
    <w:rPr>
      <w:rFonts w:eastAsia="Times"/>
    </w:rPr>
  </w:style>
  <w:style w:type="paragraph" w:styleId="BalloonText">
    <w:name w:val="Balloon Text"/>
    <w:basedOn w:val="Normal"/>
    <w:link w:val="BalloonTextChar"/>
    <w:rsid w:val="000661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61FD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AC4D3A"/>
    <w:rPr>
      <w:rFonts w:eastAsia="SimSun"/>
      <w:sz w:val="24"/>
      <w:szCs w:val="24"/>
      <w:lang w:eastAsia="en-US"/>
    </w:rPr>
  </w:style>
  <w:style w:type="paragraph" w:styleId="Caption">
    <w:name w:val="caption"/>
    <w:basedOn w:val="Normal"/>
    <w:next w:val="Normal"/>
    <w:unhideWhenUsed/>
    <w:qFormat/>
    <w:rsid w:val="00F86663"/>
    <w:pPr>
      <w:spacing w:after="200"/>
      <w:ind w:left="1134" w:hanging="1134"/>
    </w:pPr>
    <w:rPr>
      <w:b/>
      <w:i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o\AppData\Roaming\Microsoft\Templates\cms%20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E2F08-4746-4DA0-A415-9D0DB5BB9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cms blank</Template>
  <TotalTime>1</TotalTime>
  <Pages>1</Pages>
  <Words>65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</vt:lpstr>
    </vt:vector>
  </TitlesOfParts>
  <Company>CCAMLR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</dc:title>
  <dc:creator>Belinda Blackburn</dc:creator>
  <cp:lastModifiedBy>Doro Forck</cp:lastModifiedBy>
  <cp:revision>5</cp:revision>
  <cp:lastPrinted>2014-11-16T21:50:00Z</cp:lastPrinted>
  <dcterms:created xsi:type="dcterms:W3CDTF">2018-09-28T00:12:00Z</dcterms:created>
  <dcterms:modified xsi:type="dcterms:W3CDTF">2018-11-07T04:41:00Z</dcterms:modified>
</cp:coreProperties>
</file>