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C1276A" w:rsidRPr="00E26FAA" w:rsidTr="00A052AA">
        <w:tc>
          <w:tcPr>
            <w:tcW w:w="6804" w:type="dxa"/>
          </w:tcPr>
          <w:p w:rsidR="00C1276A" w:rsidRPr="00161363" w:rsidRDefault="00EC6F4B" w:rsidP="00A052AA">
            <w:pPr>
              <w:pStyle w:val="conservationmeasuretitle1"/>
            </w:pPr>
            <w:bookmarkStart w:id="0" w:name="_Toc435711091"/>
            <w:bookmarkStart w:id="1" w:name="_GoBack" w:colFirst="1" w:colLast="1"/>
            <w:r w:rsidRPr="00EC6F4B">
              <w:rPr>
                <w:caps w:val="0"/>
              </w:rPr>
              <w:t>Conservation Measure</w:t>
            </w:r>
            <w:r w:rsidRPr="00161363">
              <w:rPr>
                <w:caps w:val="0"/>
              </w:rPr>
              <w:t xml:space="preserve"> </w:t>
            </w:r>
            <w:r w:rsidR="00C1276A" w:rsidRPr="00161363">
              <w:t>10-03 (201</w:t>
            </w:r>
            <w:ins w:id="2" w:author="Eldene OShea" w:date="2019-10-22T21:53:00Z">
              <w:r w:rsidR="00A534C1">
                <w:t>9</w:t>
              </w:r>
            </w:ins>
            <w:del w:id="3" w:author="Eldene OShea" w:date="2019-10-22T21:53:00Z">
              <w:r w:rsidR="00C1276A" w:rsidRPr="00161363" w:rsidDel="00A534C1">
                <w:delText>5</w:delText>
              </w:r>
            </w:del>
            <w:r w:rsidR="00C1276A" w:rsidRPr="00161363">
              <w:t>)</w:t>
            </w:r>
            <w:r w:rsidR="00C1276A" w:rsidRPr="00161363">
              <w:rPr>
                <w:b w:val="0"/>
                <w:bCs/>
                <w:vertAlign w:val="superscript"/>
              </w:rPr>
              <w:t>1,2</w:t>
            </w:r>
            <w:bookmarkEnd w:id="0"/>
          </w:p>
          <w:p w:rsidR="00C1276A" w:rsidRPr="002602D2" w:rsidRDefault="00C1276A" w:rsidP="00A052AA">
            <w:pPr>
              <w:pStyle w:val="conservationmeasuretitle2"/>
            </w:pPr>
            <w:bookmarkStart w:id="4" w:name="_Toc435711092"/>
            <w:r w:rsidRPr="00161363">
              <w:t>Port inspections of fishing vessels</w:t>
            </w:r>
            <w:r w:rsidRPr="00161363">
              <w:rPr>
                <w:b w:val="0"/>
                <w:bCs/>
                <w:vertAlign w:val="superscript"/>
              </w:rPr>
              <w:t>3</w:t>
            </w:r>
            <w:r w:rsidRPr="00161363">
              <w:t xml:space="preserve"> carrying </w:t>
            </w:r>
            <w:r w:rsidRPr="00161363">
              <w:br/>
              <w:t>Antarctic marine living resources</w:t>
            </w:r>
            <w:bookmarkEnd w:id="4"/>
          </w:p>
        </w:tc>
        <w:tc>
          <w:tcPr>
            <w:tcW w:w="2375" w:type="dxa"/>
          </w:tcPr>
          <w:tbl>
            <w:tblPr>
              <w:tblW w:w="199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95"/>
            </w:tblGrid>
            <w:tr w:rsidR="00C1276A" w:rsidRPr="00E26FAA" w:rsidTr="00A052AA">
              <w:trPr>
                <w:cantSplit/>
              </w:trPr>
              <w:tc>
                <w:tcPr>
                  <w:tcW w:w="1995" w:type="dxa"/>
                  <w:tcBorders>
                    <w:top w:val="single" w:sz="2" w:space="0" w:color="auto"/>
                    <w:left w:val="single" w:sz="2" w:space="0" w:color="auto"/>
                    <w:bottom w:val="single" w:sz="2" w:space="0" w:color="auto"/>
                    <w:right w:val="single" w:sz="2" w:space="0" w:color="auto"/>
                  </w:tcBorders>
                </w:tcPr>
                <w:p w:rsidR="00C1276A" w:rsidRPr="00E26FAA" w:rsidRDefault="00C1276A" w:rsidP="00A052AA">
                  <w:pPr>
                    <w:pStyle w:val="circ"/>
                    <w:tabs>
                      <w:tab w:val="left" w:pos="1337"/>
                    </w:tabs>
                    <w:rPr>
                      <w:sz w:val="20"/>
                    </w:rPr>
                  </w:pPr>
                  <w:r w:rsidRPr="00E26FAA">
                    <w:rPr>
                      <w:sz w:val="20"/>
                    </w:rPr>
                    <w:t>Species</w:t>
                  </w:r>
                  <w:r w:rsidRPr="007650A4">
                    <w:rPr>
                      <w:sz w:val="20"/>
                    </w:rPr>
                    <w:tab/>
                    <w:t>all</w:t>
                  </w:r>
                </w:p>
              </w:tc>
            </w:tr>
            <w:tr w:rsidR="00C1276A" w:rsidRPr="00E26FAA" w:rsidTr="00A052AA">
              <w:trPr>
                <w:cantSplit/>
              </w:trPr>
              <w:tc>
                <w:tcPr>
                  <w:tcW w:w="1995" w:type="dxa"/>
                  <w:tcBorders>
                    <w:top w:val="single" w:sz="2" w:space="0" w:color="auto"/>
                    <w:left w:val="single" w:sz="2" w:space="0" w:color="auto"/>
                    <w:bottom w:val="single" w:sz="2" w:space="0" w:color="auto"/>
                    <w:right w:val="single" w:sz="2" w:space="0" w:color="auto"/>
                  </w:tcBorders>
                </w:tcPr>
                <w:p w:rsidR="00C1276A" w:rsidRPr="00E26FAA" w:rsidRDefault="00C1276A" w:rsidP="00A052AA">
                  <w:pPr>
                    <w:pStyle w:val="Footer"/>
                    <w:tabs>
                      <w:tab w:val="left" w:pos="1337"/>
                      <w:tab w:val="right" w:pos="1537"/>
                    </w:tabs>
                    <w:spacing w:line="200" w:lineRule="atLeast"/>
                  </w:pPr>
                  <w:r w:rsidRPr="00E26FAA">
                    <w:t>Area</w:t>
                  </w:r>
                  <w:r>
                    <w:tab/>
                  </w:r>
                  <w:r w:rsidRPr="00E26FAA">
                    <w:t>all</w:t>
                  </w:r>
                </w:p>
              </w:tc>
            </w:tr>
            <w:tr w:rsidR="00C1276A" w:rsidRPr="00E26FAA" w:rsidTr="00A052AA">
              <w:trPr>
                <w:cantSplit/>
              </w:trPr>
              <w:tc>
                <w:tcPr>
                  <w:tcW w:w="1995" w:type="dxa"/>
                  <w:tcBorders>
                    <w:top w:val="single" w:sz="2" w:space="0" w:color="auto"/>
                    <w:left w:val="single" w:sz="2" w:space="0" w:color="auto"/>
                    <w:bottom w:val="single" w:sz="2" w:space="0" w:color="auto"/>
                    <w:right w:val="single" w:sz="2" w:space="0" w:color="auto"/>
                  </w:tcBorders>
                </w:tcPr>
                <w:p w:rsidR="00C1276A" w:rsidRPr="00E26FAA" w:rsidRDefault="00C1276A" w:rsidP="00A052AA">
                  <w:pPr>
                    <w:pStyle w:val="Footer"/>
                    <w:tabs>
                      <w:tab w:val="left" w:pos="1337"/>
                      <w:tab w:val="right" w:pos="1537"/>
                    </w:tabs>
                    <w:spacing w:line="200" w:lineRule="atLeast"/>
                  </w:pPr>
                  <w:r w:rsidRPr="00E26FAA">
                    <w:t>Season</w:t>
                  </w:r>
                  <w:r>
                    <w:tab/>
                  </w:r>
                  <w:r w:rsidRPr="00E26FAA">
                    <w:t>all</w:t>
                  </w:r>
                </w:p>
              </w:tc>
            </w:tr>
            <w:tr w:rsidR="00C1276A" w:rsidRPr="00E26FAA" w:rsidTr="00A052AA">
              <w:trPr>
                <w:cantSplit/>
              </w:trPr>
              <w:tc>
                <w:tcPr>
                  <w:tcW w:w="1995" w:type="dxa"/>
                  <w:tcBorders>
                    <w:top w:val="single" w:sz="2" w:space="0" w:color="auto"/>
                    <w:left w:val="single" w:sz="2" w:space="0" w:color="auto"/>
                    <w:bottom w:val="single" w:sz="2" w:space="0" w:color="auto"/>
                    <w:right w:val="single" w:sz="2" w:space="0" w:color="auto"/>
                  </w:tcBorders>
                </w:tcPr>
                <w:p w:rsidR="00C1276A" w:rsidRPr="00E26FAA" w:rsidRDefault="00C1276A" w:rsidP="00A052AA">
                  <w:pPr>
                    <w:tabs>
                      <w:tab w:val="left" w:pos="1337"/>
                      <w:tab w:val="right" w:pos="1537"/>
                    </w:tabs>
                    <w:spacing w:line="200" w:lineRule="atLeast"/>
                    <w:rPr>
                      <w:sz w:val="20"/>
                    </w:rPr>
                  </w:pPr>
                  <w:r w:rsidRPr="00E26FAA">
                    <w:rPr>
                      <w:sz w:val="20"/>
                    </w:rPr>
                    <w:t>Gear</w:t>
                  </w:r>
                  <w:r>
                    <w:rPr>
                      <w:sz w:val="20"/>
                    </w:rPr>
                    <w:tab/>
                  </w:r>
                  <w:r w:rsidRPr="00E26FAA">
                    <w:rPr>
                      <w:sz w:val="20"/>
                    </w:rPr>
                    <w:t>all</w:t>
                  </w:r>
                </w:p>
              </w:tc>
            </w:tr>
          </w:tbl>
          <w:p w:rsidR="00C1276A" w:rsidRPr="00E26FAA" w:rsidRDefault="00C1276A" w:rsidP="00A052AA">
            <w:pPr>
              <w:pStyle w:val="conservationmeasuretitle1"/>
            </w:pPr>
          </w:p>
        </w:tc>
      </w:tr>
    </w:tbl>
    <w:bookmarkEnd w:id="1"/>
    <w:p w:rsidR="00C1276A" w:rsidRPr="00161363" w:rsidRDefault="00C1276A" w:rsidP="00C1276A">
      <w:pPr>
        <w:pStyle w:val="cmnumberedpara"/>
        <w:spacing w:before="240"/>
      </w:pPr>
      <w:r>
        <w:t>1.</w:t>
      </w:r>
      <w:r>
        <w:tab/>
      </w:r>
      <w:r w:rsidRPr="00161363">
        <w:t xml:space="preserve">Contracting Parties shall undertake inspections of all fishing vessels carrying </w:t>
      </w:r>
      <w:r w:rsidRPr="00161363">
        <w:rPr>
          <w:i/>
          <w:iCs/>
        </w:rPr>
        <w:t>Dissostichus</w:t>
      </w:r>
      <w:r w:rsidRPr="00161363">
        <w:rPr>
          <w:iCs/>
        </w:rPr>
        <w:t xml:space="preserve"> </w:t>
      </w:r>
      <w:r w:rsidRPr="00161363">
        <w:t>spp.</w:t>
      </w:r>
      <w:r w:rsidRPr="00161363">
        <w:rPr>
          <w:vertAlign w:val="superscript"/>
        </w:rPr>
        <w:t>4</w:t>
      </w:r>
      <w:r w:rsidRPr="00161363">
        <w:t xml:space="preserve"> which enter their ports.</w:t>
      </w:r>
      <w:r w:rsidR="00B9429A">
        <w:t xml:space="preserve"> </w:t>
      </w:r>
      <w:r w:rsidRPr="00161363">
        <w:t xml:space="preserve">The inspection shall be for the purpose of determining that if the vessel carried out harvesting activities in the Convention Area, these activities were carried out in accordance with CCAMLR conservation measures, and that if it intends to land or tranship </w:t>
      </w:r>
      <w:r w:rsidRPr="00161363">
        <w:rPr>
          <w:i/>
          <w:iCs/>
        </w:rPr>
        <w:t>Dissostichus</w:t>
      </w:r>
      <w:r w:rsidRPr="00161363">
        <w:rPr>
          <w:iCs/>
        </w:rPr>
        <w:t xml:space="preserve"> </w:t>
      </w:r>
      <w:r w:rsidRPr="00161363">
        <w:t xml:space="preserve">spp., the catch to be unloaded or transhipped is accompanied by a </w:t>
      </w:r>
      <w:r w:rsidRPr="00161363">
        <w:rPr>
          <w:i/>
          <w:iCs/>
        </w:rPr>
        <w:t>Dissostichus</w:t>
      </w:r>
      <w:r w:rsidRPr="00161363">
        <w:rPr>
          <w:iCs/>
        </w:rPr>
        <w:t xml:space="preserve"> </w:t>
      </w:r>
      <w:r w:rsidRPr="00161363">
        <w:t xml:space="preserve">catch document (DCD) required by Conservation Measure 10-05 and that the catch agrees with the information recorded on the document. </w:t>
      </w:r>
    </w:p>
    <w:p w:rsidR="00C1276A" w:rsidRPr="00161363" w:rsidRDefault="00C1276A" w:rsidP="00C1276A">
      <w:pPr>
        <w:pStyle w:val="cmnumberedpara"/>
      </w:pPr>
      <w:r w:rsidRPr="00161363">
        <w:t xml:space="preserve">2. </w:t>
      </w:r>
      <w:r w:rsidRPr="00161363">
        <w:tab/>
        <w:t xml:space="preserve">Contracting Parties shall inspect at least 50% of fishing vessels that enter their ports carrying species other than </w:t>
      </w:r>
      <w:r w:rsidRPr="00161363">
        <w:rPr>
          <w:i/>
        </w:rPr>
        <w:t>Dissostichus</w:t>
      </w:r>
      <w:r w:rsidRPr="00161363">
        <w:t xml:space="preserve"> spp. that were harvested in the Convention Area and that have not been previously landed or transhipped at a port.</w:t>
      </w:r>
      <w:r w:rsidR="00B9429A">
        <w:t xml:space="preserve"> </w:t>
      </w:r>
      <w:r w:rsidRPr="00161363">
        <w:t xml:space="preserve">The purpose of the inspection will be to determine whether harvesting activities in the Convention Area were carried out in accordance with CCAMLR conservation measures. </w:t>
      </w:r>
    </w:p>
    <w:p w:rsidR="00C1276A" w:rsidRPr="00161363" w:rsidRDefault="00C1276A" w:rsidP="00C1276A">
      <w:pPr>
        <w:pStyle w:val="cmnumberedpara"/>
        <w:rPr>
          <w:lang w:eastAsia="de-DE"/>
        </w:rPr>
      </w:pPr>
      <w:r w:rsidRPr="00161363">
        <w:rPr>
          <w:noProof/>
        </w:rPr>
        <w:t>3.</w:t>
      </w:r>
      <w:r w:rsidRPr="00161363">
        <w:rPr>
          <w:noProof/>
        </w:rPr>
        <w:tab/>
        <w:t xml:space="preserve">In determining which fishing vessels carrying species other than </w:t>
      </w:r>
      <w:r w:rsidRPr="00161363">
        <w:rPr>
          <w:i/>
          <w:noProof/>
        </w:rPr>
        <w:t>Dissostichus</w:t>
      </w:r>
      <w:r w:rsidRPr="00161363">
        <w:rPr>
          <w:noProof/>
        </w:rPr>
        <w:t xml:space="preserve"> spp. to inspect pursuant to paragraph 2, Contracting Parties shall take into account:</w:t>
      </w:r>
    </w:p>
    <w:p w:rsidR="00C1276A" w:rsidRPr="00161363" w:rsidRDefault="00C1276A" w:rsidP="00C1276A">
      <w:pPr>
        <w:pStyle w:val="cmsubpara"/>
        <w:rPr>
          <w:noProof/>
        </w:rPr>
      </w:pPr>
      <w:r w:rsidRPr="00161363">
        <w:rPr>
          <w:noProof/>
        </w:rPr>
        <w:t>(i)</w:t>
      </w:r>
      <w:r w:rsidRPr="00161363">
        <w:rPr>
          <w:noProof/>
        </w:rPr>
        <w:tab/>
        <w:t>whether a vessel has previously been denied entry or use of a port in accordance with this or any other conservation measure;</w:t>
      </w:r>
    </w:p>
    <w:p w:rsidR="00C1276A" w:rsidRPr="00161363" w:rsidRDefault="00C1276A" w:rsidP="00C1276A">
      <w:pPr>
        <w:pStyle w:val="cmsubpara"/>
        <w:rPr>
          <w:noProof/>
        </w:rPr>
      </w:pPr>
      <w:r w:rsidRPr="00161363">
        <w:rPr>
          <w:noProof/>
        </w:rPr>
        <w:t>(ii)</w:t>
      </w:r>
      <w:r w:rsidRPr="00161363">
        <w:rPr>
          <w:noProof/>
        </w:rPr>
        <w:tab/>
        <w:t>requests from other Contracting Parties that a particular vessel be inspected; and</w:t>
      </w:r>
    </w:p>
    <w:p w:rsidR="00C1276A" w:rsidRPr="00161363" w:rsidRDefault="00C1276A" w:rsidP="00C1276A">
      <w:pPr>
        <w:pStyle w:val="cmsubpara"/>
        <w:rPr>
          <w:noProof/>
        </w:rPr>
      </w:pPr>
      <w:r w:rsidRPr="00161363">
        <w:rPr>
          <w:noProof/>
        </w:rPr>
        <w:t>(iii)</w:t>
      </w:r>
      <w:r w:rsidRPr="00161363">
        <w:rPr>
          <w:noProof/>
        </w:rPr>
        <w:tab/>
        <w:t>whether clear grounds exist for suspecting that a vessel has engaged in illegal, unreported and unregulated (IUU) fishing</w:t>
      </w:r>
      <w:r w:rsidRPr="00161363">
        <w:rPr>
          <w:noProof/>
          <w:vertAlign w:val="superscript"/>
        </w:rPr>
        <w:t>5</w:t>
      </w:r>
      <w:r w:rsidRPr="00161363">
        <w:rPr>
          <w:noProof/>
        </w:rPr>
        <w:t>, or fishing-related activities</w:t>
      </w:r>
      <w:r w:rsidRPr="00161363">
        <w:rPr>
          <w:noProof/>
          <w:vertAlign w:val="superscript"/>
        </w:rPr>
        <w:t>6</w:t>
      </w:r>
      <w:r w:rsidRPr="00161363">
        <w:rPr>
          <w:noProof/>
        </w:rPr>
        <w:t xml:space="preserve"> in support of IUU fishing, including information derived from regional fisheries management organisations.</w:t>
      </w:r>
    </w:p>
    <w:p w:rsidR="00C1276A" w:rsidRPr="00161363" w:rsidRDefault="00C1276A" w:rsidP="00C1276A">
      <w:pPr>
        <w:pStyle w:val="cmnumberedpara"/>
      </w:pPr>
      <w:r w:rsidRPr="00161363">
        <w:t>4.</w:t>
      </w:r>
      <w:r w:rsidRPr="00161363">
        <w:tab/>
        <w:t>To facilitate the inspections referred to in paragraphs 1 and 2, Contracting Parties shall require vessels seeking entry to their ports to provide the information contained in the template in Annex 10-03/A and to convey a written declaration that they have not engaged in, or supported, IUU fishing in the Convention Area and have complied with relevant CCAMLR requirements.</w:t>
      </w:r>
      <w:r w:rsidR="00B9429A">
        <w:t xml:space="preserve"> </w:t>
      </w:r>
      <w:r w:rsidRPr="00161363">
        <w:t>The Contracting Party shall require vessels seeking entry to their ports to provide the information contained in Annex 10-03/A at least 48 hours in advance to allow adequate time to examine the required information.</w:t>
      </w:r>
      <w:r w:rsidR="00B9429A">
        <w:t xml:space="preserve"> </w:t>
      </w:r>
      <w:r w:rsidRPr="00161363">
        <w:t>Contracting Parties may designate ports to which fishing vessels may seek entry.</w:t>
      </w:r>
      <w:r w:rsidR="00B9429A">
        <w:t xml:space="preserve"> </w:t>
      </w:r>
      <w:r w:rsidRPr="00161363">
        <w:t>Any such designations, and any subsequent changes, shall be notified to the Secretariat at least 30 days before they take effect</w:t>
      </w:r>
      <w:r w:rsidRPr="00161363">
        <w:rPr>
          <w:noProof/>
        </w:rPr>
        <w:t>.</w:t>
      </w:r>
      <w:r w:rsidR="00B9429A">
        <w:rPr>
          <w:noProof/>
        </w:rPr>
        <w:t xml:space="preserve"> </w:t>
      </w:r>
      <w:r w:rsidRPr="00161363">
        <w:rPr>
          <w:noProof/>
        </w:rPr>
        <w:t>The Secretariat shall post information regarding designated ports on</w:t>
      </w:r>
      <w:r w:rsidRPr="00161363">
        <w:t xml:space="preserve"> the CCAMLR website.</w:t>
      </w:r>
    </w:p>
    <w:p w:rsidR="00C1276A" w:rsidRPr="00161363" w:rsidRDefault="00C1276A" w:rsidP="00C1276A">
      <w:pPr>
        <w:pStyle w:val="cmnumberedpara"/>
      </w:pPr>
      <w:r w:rsidRPr="00161363">
        <w:t>5.</w:t>
      </w:r>
      <w:r w:rsidRPr="00161363">
        <w:tab/>
        <w:t xml:space="preserve">Inspections shall be carried out in accordance with international </w:t>
      </w:r>
      <w:proofErr w:type="gramStart"/>
      <w:r w:rsidRPr="00161363">
        <w:t>law, and</w:t>
      </w:r>
      <w:proofErr w:type="gramEnd"/>
      <w:r w:rsidRPr="00161363">
        <w:t xml:space="preserve"> shall be conducted within 48 hours of port entry</w:t>
      </w:r>
      <w:ins w:id="5" w:author="Eldene OShea" w:date="2019-10-22T21:54:00Z">
        <w:r w:rsidR="00A534C1">
          <w:rPr>
            <w:vertAlign w:val="superscript"/>
          </w:rPr>
          <w:t>7</w:t>
        </w:r>
      </w:ins>
      <w:r w:rsidRPr="00161363">
        <w:t xml:space="preserve"> and shall be carried out in an expeditious fashion.</w:t>
      </w:r>
      <w:r w:rsidR="00B9429A">
        <w:t xml:space="preserve"> </w:t>
      </w:r>
      <w:r w:rsidRPr="00161363">
        <w:t>The inspection shall impose no undue burdens on the vessel or its crew and shall be guided by the relevant provisions of the CCAMLR System of Inspection.</w:t>
      </w:r>
      <w:r w:rsidR="00B9429A">
        <w:t xml:space="preserve"> </w:t>
      </w:r>
      <w:r w:rsidRPr="00161363">
        <w:t>The collection of information during a port inspection shall be guided by the template provided in Annex 10</w:t>
      </w:r>
      <w:r w:rsidRPr="00161363">
        <w:noBreakHyphen/>
        <w:t>03/B.</w:t>
      </w:r>
    </w:p>
    <w:p w:rsidR="00C1276A" w:rsidRPr="00161363" w:rsidRDefault="00C1276A" w:rsidP="00C1276A">
      <w:pPr>
        <w:pStyle w:val="cmnumberedpara"/>
        <w:rPr>
          <w:szCs w:val="24"/>
        </w:rPr>
      </w:pPr>
      <w:r w:rsidRPr="00161363">
        <w:lastRenderedPageBreak/>
        <w:t>6</w:t>
      </w:r>
      <w:r w:rsidRPr="00161363">
        <w:rPr>
          <w:szCs w:val="24"/>
        </w:rPr>
        <w:t xml:space="preserve">. </w:t>
      </w:r>
      <w:r w:rsidRPr="00161363">
        <w:rPr>
          <w:szCs w:val="24"/>
        </w:rPr>
        <w:tab/>
        <w:t>Consistent with the provisions of Conservation Measures 10-06 and 10-07, except for the purposes of inspection, enforcement action or emergency, Contracting Parties shall take all necessary measures, subject to, and in accordance with, their applicable laws and regulations and international law, to deny port access to fishing vessels not entitled to fly their flag that:</w:t>
      </w:r>
    </w:p>
    <w:p w:rsidR="00C1276A" w:rsidRPr="00161363" w:rsidRDefault="00C1276A" w:rsidP="00C1276A">
      <w:pPr>
        <w:pStyle w:val="cmsubpara"/>
      </w:pPr>
      <w:r w:rsidRPr="00161363">
        <w:t>(i)</w:t>
      </w:r>
      <w:r w:rsidRPr="00161363">
        <w:tab/>
        <w:t>are included in a list of IUU vessels adopted by CCAMLR in accordance with Conservation Measure 10-06 or 10-07;</w:t>
      </w:r>
      <w:r w:rsidR="00B9429A">
        <w:t xml:space="preserve"> </w:t>
      </w:r>
    </w:p>
    <w:p w:rsidR="00C1276A" w:rsidRPr="00161363" w:rsidRDefault="00C1276A" w:rsidP="00C1276A">
      <w:pPr>
        <w:pStyle w:val="cmsubpara"/>
      </w:pPr>
      <w:r w:rsidRPr="00161363">
        <w:t xml:space="preserve">(ii) </w:t>
      </w:r>
      <w:r w:rsidRPr="00161363">
        <w:tab/>
        <w:t xml:space="preserve">declare that they have been involved in IUU fishing; or </w:t>
      </w:r>
    </w:p>
    <w:p w:rsidR="00C1276A" w:rsidRPr="00161363" w:rsidRDefault="00C1276A" w:rsidP="00C1276A">
      <w:pPr>
        <w:pStyle w:val="cmsubpara"/>
      </w:pPr>
      <w:r w:rsidRPr="00161363">
        <w:t>(iii)</w:t>
      </w:r>
      <w:r w:rsidRPr="00161363">
        <w:tab/>
        <w:t xml:space="preserve">fail to make a declaration or provide advance notice as required under paragraph 4. </w:t>
      </w:r>
    </w:p>
    <w:p w:rsidR="00C1276A" w:rsidRPr="00161363" w:rsidRDefault="00C1276A" w:rsidP="00C1276A">
      <w:pPr>
        <w:pStyle w:val="cmnumberedpara"/>
        <w:ind w:left="540" w:firstLine="0"/>
        <w:rPr>
          <w:szCs w:val="24"/>
        </w:rPr>
      </w:pPr>
      <w:r w:rsidRPr="00161363">
        <w:rPr>
          <w:szCs w:val="24"/>
        </w:rPr>
        <w:t>Contracting Parties shall inspect any such fishing vessels that are granted port access for the purposes of inspection, enforcement action or emergency or that enter port without authorisation.</w:t>
      </w:r>
    </w:p>
    <w:p w:rsidR="00C1276A" w:rsidRPr="00161363" w:rsidRDefault="00C1276A" w:rsidP="00C1276A">
      <w:pPr>
        <w:pStyle w:val="cmnumberedpara"/>
      </w:pPr>
      <w:r w:rsidRPr="00161363">
        <w:t xml:space="preserve">7. </w:t>
      </w:r>
      <w:r w:rsidRPr="00161363">
        <w:tab/>
        <w:t>In the event that there is evidence that the vessel has fished in contravention of CCAMLR conservation measures, in particular when the fishing vessel is included</w:t>
      </w:r>
      <w:r w:rsidRPr="00161363">
        <w:rPr>
          <w:szCs w:val="24"/>
        </w:rPr>
        <w:t xml:space="preserve"> in a list of IUU vessels adopted by CCAMLR in accordance with Conservation Measure 10</w:t>
      </w:r>
      <w:r w:rsidRPr="00161363">
        <w:rPr>
          <w:szCs w:val="24"/>
        </w:rPr>
        <w:noBreakHyphen/>
        <w:t xml:space="preserve">06 or 10-07, </w:t>
      </w:r>
      <w:r w:rsidRPr="00161363">
        <w:t>the Contracting Party shall prohibit the vessel from landing or transhipping the catch, or take other monitoring, control, surveillance or enforcement action of equivalent or greater severity in accordance with international law.</w:t>
      </w:r>
      <w:r w:rsidR="00B9429A">
        <w:t xml:space="preserve"> </w:t>
      </w:r>
      <w:r w:rsidRPr="00161363">
        <w:t xml:space="preserve">The Contracting Party shall inform the Flag State of the vessel of its inspection findings and shall cooperate with the Flag State in taking such appropriate action as is required to investigate the alleged infringement and, if necessary, apply appropriate sanctions in accordance with national legislation. </w:t>
      </w:r>
    </w:p>
    <w:p w:rsidR="00C1276A" w:rsidRPr="00161363" w:rsidRDefault="00C1276A" w:rsidP="00C1276A">
      <w:pPr>
        <w:pStyle w:val="cmnumberedpara"/>
      </w:pPr>
      <w:r w:rsidRPr="00161363">
        <w:t xml:space="preserve">8. </w:t>
      </w:r>
      <w:r w:rsidRPr="00161363">
        <w:tab/>
        <w:t>Contracting Parties shall provide the Secretariat with a report, including photographs and other supporting documentation as appropriate, on the outcome of each inspection conducted under this conservation measure within 30 days of the port inspection or as soon as possible where compliance issues have arisen</w:t>
      </w:r>
      <w:ins w:id="6" w:author="Eldene OShea" w:date="2019-10-22T21:55:00Z">
        <w:r w:rsidR="00A534C1">
          <w:rPr>
            <w:vertAlign w:val="superscript"/>
          </w:rPr>
          <w:t>8</w:t>
        </w:r>
      </w:ins>
      <w:del w:id="7" w:author="Eldene OShea" w:date="2019-10-22T21:54:00Z">
        <w:r w:rsidRPr="00161363" w:rsidDel="00A534C1">
          <w:rPr>
            <w:vertAlign w:val="superscript"/>
          </w:rPr>
          <w:delText>7</w:delText>
        </w:r>
      </w:del>
      <w:r w:rsidRPr="00161363">
        <w:t>.</w:t>
      </w:r>
      <w:r w:rsidR="00B9429A">
        <w:t xml:space="preserve"> </w:t>
      </w:r>
      <w:r w:rsidRPr="00161363">
        <w:t xml:space="preserve">The Secretariat shall promptly convey the report to the Flag State of the inspected vessel. </w:t>
      </w:r>
    </w:p>
    <w:p w:rsidR="00C1276A" w:rsidRPr="00161363" w:rsidRDefault="00C1276A" w:rsidP="00C1276A">
      <w:pPr>
        <w:pStyle w:val="cmnumberedpara"/>
      </w:pPr>
      <w:r w:rsidRPr="00161363">
        <w:t>9.</w:t>
      </w:r>
      <w:r w:rsidRPr="00161363">
        <w:tab/>
        <w:t>All port inspection reports shall consist of the completed template provided in Annex 10-03/A and, if it is determined that harvesting activities were conducted in the Convention Area, the port inspection report will include the completed template provided in Annex 10-03/B.</w:t>
      </w:r>
      <w:r w:rsidR="00B9429A">
        <w:t xml:space="preserve"> </w:t>
      </w:r>
      <w:r w:rsidRPr="00161363">
        <w:t xml:space="preserve">The Secretariat shall promptly convey reports of any vessels denied port access or permission to land or tranship </w:t>
      </w:r>
      <w:r w:rsidRPr="00161363">
        <w:rPr>
          <w:i/>
          <w:iCs/>
        </w:rPr>
        <w:t>Dissostichus</w:t>
      </w:r>
      <w:r w:rsidRPr="00161363">
        <w:rPr>
          <w:iCs/>
        </w:rPr>
        <w:t xml:space="preserve"> </w:t>
      </w:r>
      <w:r w:rsidRPr="00161363">
        <w:t xml:space="preserve">spp., or any other species harvested in the Convention Area, to all Contracting Parties and to any non-Contracting Party participating in the Catch Documentation Scheme for </w:t>
      </w:r>
      <w:r w:rsidRPr="00161363">
        <w:rPr>
          <w:i/>
          <w:iCs/>
        </w:rPr>
        <w:t>Dissostichus</w:t>
      </w:r>
      <w:r w:rsidRPr="00161363">
        <w:rPr>
          <w:iCs/>
        </w:rPr>
        <w:t xml:space="preserve"> </w:t>
      </w:r>
      <w:r w:rsidRPr="00161363">
        <w:t xml:space="preserve">spp. (CDS) under Conservation Measure 10-05, Annex 10-05/C. </w:t>
      </w:r>
    </w:p>
    <w:p w:rsidR="00C1276A" w:rsidRPr="00161363" w:rsidRDefault="00C1276A" w:rsidP="00C1276A">
      <w:pPr>
        <w:pStyle w:val="footnotetextindented"/>
      </w:pPr>
      <w:r w:rsidRPr="00161363">
        <w:rPr>
          <w:vertAlign w:val="superscript"/>
        </w:rPr>
        <w:t>1</w:t>
      </w:r>
      <w:r w:rsidRPr="00161363">
        <w:tab/>
        <w:t>Except for waters adjacent to the Kerguelen and Crozet Islands</w:t>
      </w:r>
    </w:p>
    <w:p w:rsidR="00C1276A" w:rsidRPr="00161363" w:rsidRDefault="00C1276A" w:rsidP="00C1276A">
      <w:pPr>
        <w:pStyle w:val="footnotetextindented"/>
      </w:pPr>
      <w:r w:rsidRPr="00161363">
        <w:rPr>
          <w:vertAlign w:val="superscript"/>
        </w:rPr>
        <w:t>2</w:t>
      </w:r>
      <w:r w:rsidRPr="00161363">
        <w:tab/>
        <w:t>Except for waters adjacent to the Prince Edward Islands</w:t>
      </w:r>
    </w:p>
    <w:p w:rsidR="00C1276A" w:rsidRPr="00161363" w:rsidRDefault="00C1276A" w:rsidP="00C1276A">
      <w:pPr>
        <w:pStyle w:val="footnotetextindented"/>
      </w:pPr>
      <w:r w:rsidRPr="00161363">
        <w:rPr>
          <w:vertAlign w:val="superscript"/>
        </w:rPr>
        <w:t>3</w:t>
      </w:r>
      <w:r w:rsidRPr="00161363">
        <w:tab/>
        <w:t>For the purposes of this conservation measure, ‘fishing vessel’ means any vessel of any size used for, equipped to be used for or intended for use for the purposes of fishing or fishing related activities, including support ships, fish-processing vessels, vessels engaged in transhipment and carrier vessels equipped for the transportation of fishery products except container vessels and excluding Members’ marine science research vessels.</w:t>
      </w:r>
      <w:r w:rsidR="00B9429A">
        <w:t xml:space="preserve"> </w:t>
      </w:r>
      <w:r w:rsidRPr="00161363">
        <w:t xml:space="preserve">In relation to only carrier vessels equipped for transportation of fishery products, Contracting Parties shall conduct a preliminary assessment of the relevant </w:t>
      </w:r>
      <w:r w:rsidRPr="00161363">
        <w:lastRenderedPageBreak/>
        <w:t>documentation.</w:t>
      </w:r>
      <w:r w:rsidR="00B9429A">
        <w:t xml:space="preserve"> </w:t>
      </w:r>
      <w:r w:rsidRPr="00161363">
        <w:t>If that assessment raises concerns regarding compliance with CCAMLR conservation measures, an inspection according to the provisions of this conservation measure shall be required.</w:t>
      </w:r>
    </w:p>
    <w:p w:rsidR="00C1276A" w:rsidRPr="00161363" w:rsidRDefault="00C1276A" w:rsidP="00C1276A">
      <w:pPr>
        <w:pStyle w:val="footnotetextindented"/>
      </w:pPr>
      <w:r w:rsidRPr="00161363">
        <w:rPr>
          <w:vertAlign w:val="superscript"/>
        </w:rPr>
        <w:t>4</w:t>
      </w:r>
      <w:r w:rsidRPr="00161363">
        <w:tab/>
        <w:t xml:space="preserve">Excluding by-catches of </w:t>
      </w:r>
      <w:r w:rsidRPr="00161363">
        <w:rPr>
          <w:i/>
          <w:iCs/>
        </w:rPr>
        <w:t>Dissostichus</w:t>
      </w:r>
      <w:r w:rsidRPr="00161363">
        <w:rPr>
          <w:iCs/>
        </w:rPr>
        <w:t xml:space="preserve"> </w:t>
      </w:r>
      <w:r w:rsidRPr="00161363">
        <w:t>spp. by trawlers fishing outside the Convention Area.</w:t>
      </w:r>
      <w:r w:rsidR="00B9429A">
        <w:t xml:space="preserve"> </w:t>
      </w:r>
      <w:r w:rsidRPr="00161363">
        <w:t>A by</w:t>
      </w:r>
      <w:r w:rsidRPr="00161363">
        <w:noBreakHyphen/>
        <w:t>catch shall be defined as no more than 5% of total catch of all species and no more than 50 tonnes for an entire fishing trip by a vessel.</w:t>
      </w:r>
    </w:p>
    <w:p w:rsidR="00C1276A" w:rsidRPr="00161363" w:rsidRDefault="00C1276A" w:rsidP="00C1276A">
      <w:pPr>
        <w:pStyle w:val="footnotetextindented"/>
        <w:ind w:hanging="281"/>
      </w:pPr>
      <w:r w:rsidRPr="00161363">
        <w:rPr>
          <w:rStyle w:val="FootnoteReference"/>
          <w:sz w:val="20"/>
        </w:rPr>
        <w:t>5</w:t>
      </w:r>
      <w:r w:rsidRPr="00161363">
        <w:rPr>
          <w:vertAlign w:val="superscript"/>
        </w:rPr>
        <w:tab/>
      </w:r>
      <w:r w:rsidRPr="00161363">
        <w:t xml:space="preserve">For the purposes of this conservation measure, ‘IUU fishing’ refers to the activities described in </w:t>
      </w:r>
      <w:del w:id="8" w:author="Doro Forck" w:date="2019-11-05T14:35:00Z">
        <w:r w:rsidRPr="00161363" w:rsidDel="00B9429A">
          <w:delText xml:space="preserve">paragraph 5 of </w:delText>
        </w:r>
      </w:del>
      <w:r w:rsidRPr="00161363">
        <w:t>Conservation Measure 10-06</w:t>
      </w:r>
      <w:ins w:id="9" w:author="Doro Forck" w:date="2019-11-05T14:35:00Z">
        <w:r w:rsidR="00B9429A">
          <w:t>,</w:t>
        </w:r>
      </w:ins>
      <w:r w:rsidRPr="00161363">
        <w:t xml:space="preserve"> </w:t>
      </w:r>
      <w:ins w:id="10" w:author="Doro Forck" w:date="2019-11-05T14:35:00Z">
        <w:r w:rsidR="00B9429A" w:rsidRPr="00161363">
          <w:t>paragraph 5</w:t>
        </w:r>
        <w:r w:rsidR="00B9429A">
          <w:t>,</w:t>
        </w:r>
        <w:r w:rsidR="00B9429A" w:rsidRPr="00161363">
          <w:t xml:space="preserve"> </w:t>
        </w:r>
      </w:ins>
      <w:r w:rsidRPr="00161363">
        <w:t xml:space="preserve">and </w:t>
      </w:r>
      <w:del w:id="11" w:author="Doro Forck" w:date="2019-11-05T14:36:00Z">
        <w:r w:rsidRPr="00161363" w:rsidDel="00B9429A">
          <w:delText xml:space="preserve">paragraph 9 of </w:delText>
        </w:r>
      </w:del>
      <w:r w:rsidRPr="00161363">
        <w:t>Conservation Measure 10-07</w:t>
      </w:r>
      <w:ins w:id="12" w:author="Doro Forck" w:date="2019-11-05T14:36:00Z">
        <w:r w:rsidR="00B9429A">
          <w:t>,</w:t>
        </w:r>
        <w:r w:rsidR="00B9429A" w:rsidRPr="00B9429A">
          <w:t xml:space="preserve"> </w:t>
        </w:r>
        <w:r w:rsidR="00B9429A" w:rsidRPr="00161363">
          <w:t>paragraph 9</w:t>
        </w:r>
      </w:ins>
      <w:r w:rsidRPr="00161363">
        <w:t xml:space="preserve">. </w:t>
      </w:r>
    </w:p>
    <w:p w:rsidR="00C1276A" w:rsidRDefault="00C1276A" w:rsidP="00C1276A">
      <w:pPr>
        <w:pStyle w:val="footnotetextindented"/>
        <w:ind w:left="864" w:hanging="288"/>
        <w:rPr>
          <w:ins w:id="13" w:author="Eldene OShea" w:date="2019-10-22T21:55:00Z"/>
        </w:rPr>
      </w:pPr>
      <w:r w:rsidRPr="00161363">
        <w:rPr>
          <w:vertAlign w:val="superscript"/>
        </w:rPr>
        <w:t>6</w:t>
      </w:r>
      <w:r w:rsidRPr="00161363">
        <w:tab/>
        <w:t>For the purposes of this conservation measure, ‘fishing-related activities’ mean any operation in support of, or in preparation for, fishing, including the landing, packaging, processing, transhipping or transporting of fish that have not previously been landed at a port, as well as the provisioning of personnel, fuel, gear and other supplies at sea.</w:t>
      </w:r>
    </w:p>
    <w:p w:rsidR="000B7B6A" w:rsidRPr="00A534C1" w:rsidRDefault="00A534C1" w:rsidP="00C1276A">
      <w:pPr>
        <w:pStyle w:val="footnotetextindented"/>
        <w:ind w:left="864" w:hanging="288"/>
      </w:pPr>
      <w:ins w:id="14" w:author="Eldene OShea" w:date="2019-10-22T21:55:00Z">
        <w:r w:rsidRPr="00A534C1">
          <w:rPr>
            <w:vertAlign w:val="superscript"/>
          </w:rPr>
          <w:t>7</w:t>
        </w:r>
        <w:r>
          <w:rPr>
            <w:vertAlign w:val="superscript"/>
          </w:rPr>
          <w:tab/>
        </w:r>
        <w:del w:id="15" w:author="Dane Cavanagh" w:date="2019-10-24T11:32:00Z">
          <w:r w:rsidDel="006305C7">
            <w:delText>Unless the vessel is physically inaccessible to an inspector (for example, due to unsafe weather conditions) in which case the inspection shall be carried at the earliest available ooprtunity.</w:delText>
          </w:r>
        </w:del>
      </w:ins>
      <w:ins w:id="16" w:author="Dane Cavanagh" w:date="2019-10-24T11:18:00Z">
        <w:r w:rsidR="000B7B6A">
          <w:t>Unless weather conditions or other circumstances make accessing the vessel for inspection</w:t>
        </w:r>
        <w:r w:rsidR="00EE14F2">
          <w:t xml:space="preserve"> unsafe, in which case the inspection shall be carried ou</w:t>
        </w:r>
      </w:ins>
      <w:ins w:id="17" w:author="Dane Cavanagh" w:date="2019-10-24T11:19:00Z">
        <w:r w:rsidR="00EE14F2">
          <w:t>t at the earliest opportunity and the inspection report shall note the reason for the delay.</w:t>
        </w:r>
      </w:ins>
      <w:ins w:id="18" w:author="Dane Cavanagh" w:date="2019-10-24T11:27:00Z">
        <w:r w:rsidR="00EE14F2">
          <w:t xml:space="preserve"> </w:t>
        </w:r>
      </w:ins>
    </w:p>
    <w:p w:rsidR="00C1276A" w:rsidRPr="00161363" w:rsidRDefault="00A534C1" w:rsidP="00C1276A">
      <w:pPr>
        <w:pStyle w:val="footnotetextindented"/>
        <w:keepNext/>
        <w:ind w:left="864" w:hanging="288"/>
      </w:pPr>
      <w:ins w:id="19" w:author="Eldene OShea" w:date="2019-10-22T21:55:00Z">
        <w:r>
          <w:rPr>
            <w:vertAlign w:val="superscript"/>
          </w:rPr>
          <w:t>8</w:t>
        </w:r>
      </w:ins>
      <w:del w:id="20" w:author="Eldene OShea" w:date="2019-10-22T21:55:00Z">
        <w:r w:rsidR="00C1276A" w:rsidRPr="00161363" w:rsidDel="00A534C1">
          <w:rPr>
            <w:vertAlign w:val="superscript"/>
          </w:rPr>
          <w:delText>7</w:delText>
        </w:r>
      </w:del>
      <w:r w:rsidR="00C1276A" w:rsidRPr="00161363">
        <w:tab/>
        <w:t>Contracting Parties may elect not to submit to the Secretariat reports of inspections of their vessels if they determine that all fishing activity occurred in waters under their jurisdiction.</w:t>
      </w:r>
    </w:p>
    <w:p w:rsidR="00C1276A" w:rsidRDefault="00C1276A" w:rsidP="00C1276A">
      <w:pPr>
        <w:pStyle w:val="cmannexno"/>
      </w:pPr>
      <w:r>
        <w:br w:type="page"/>
      </w:r>
      <w:bookmarkStart w:id="21" w:name="_Toc418689648"/>
      <w:bookmarkStart w:id="22" w:name="_Toc435711093"/>
      <w:r w:rsidRPr="00EC6F4B">
        <w:rPr>
          <w:caps w:val="0"/>
        </w:rPr>
        <w:lastRenderedPageBreak/>
        <w:t>Annex</w:t>
      </w:r>
      <w:r>
        <w:t xml:space="preserve"> 10-03/A</w:t>
      </w:r>
      <w:bookmarkEnd w:id="21"/>
      <w:bookmarkEnd w:id="22"/>
    </w:p>
    <w:p w:rsidR="00C1276A" w:rsidRDefault="008A5CC3" w:rsidP="00C1276A">
      <w:pPr>
        <w:pStyle w:val="appendixtitle"/>
        <w:spacing w:after="0"/>
      </w:pPr>
      <w:r>
        <w:rPr>
          <w:caps w:val="0"/>
        </w:rPr>
        <w:t>Part A:  CCAMLR Port Inspection Report</w:t>
      </w:r>
    </w:p>
    <w:p w:rsidR="00C1276A" w:rsidRPr="0059477E" w:rsidRDefault="00C1276A" w:rsidP="00C1276A">
      <w:pPr>
        <w:pStyle w:val="appendixsubtitle"/>
        <w:rPr>
          <w:b/>
          <w:bCs/>
          <w:caps/>
        </w:rPr>
      </w:pPr>
      <w:r w:rsidRPr="0059477E">
        <w:rPr>
          <w:b/>
          <w:bCs/>
        </w:rPr>
        <w:t xml:space="preserve">Port </w:t>
      </w:r>
      <w:r w:rsidR="009B3973" w:rsidRPr="0059477E">
        <w:rPr>
          <w:b/>
          <w:bCs/>
        </w:rPr>
        <w:t>Entry Information</w:t>
      </w:r>
    </w:p>
    <w:tbl>
      <w:tblPr>
        <w:tblW w:w="9411" w:type="dxa"/>
        <w:tblInd w:w="-201"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3175"/>
        <w:gridCol w:w="3116"/>
        <w:gridCol w:w="3120"/>
      </w:tblGrid>
      <w:tr w:rsidR="00C1276A" w:rsidRPr="00161363" w:rsidTr="00A052AA">
        <w:tc>
          <w:tcPr>
            <w:tcW w:w="3175" w:type="dxa"/>
            <w:tcBorders>
              <w:top w:val="nil"/>
              <w:left w:val="nil"/>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c>
          <w:tcPr>
            <w:tcW w:w="3116"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rPr>
                <w:sz w:val="22"/>
                <w:szCs w:val="22"/>
              </w:rPr>
            </w:pPr>
            <w:r w:rsidRPr="00161363">
              <w:rPr>
                <w:b/>
                <w:bCs/>
                <w:sz w:val="22"/>
                <w:szCs w:val="22"/>
              </w:rPr>
              <w:t>Master to complete</w:t>
            </w:r>
            <w:r w:rsidRPr="00161363">
              <w:rPr>
                <w:sz w:val="22"/>
                <w:szCs w:val="22"/>
              </w:rPr>
              <w:t xml:space="preserve"> </w:t>
            </w:r>
            <w:r w:rsidRPr="00161363">
              <w:rPr>
                <w:sz w:val="22"/>
                <w:szCs w:val="22"/>
              </w:rPr>
              <w:br/>
              <w:t>(in advance)</w:t>
            </w: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columnheading"/>
              <w:rPr>
                <w:sz w:val="22"/>
                <w:szCs w:val="22"/>
                <w:u w:val="single"/>
              </w:rPr>
            </w:pPr>
            <w:r w:rsidRPr="00161363">
              <w:rPr>
                <w:b/>
                <w:bCs/>
                <w:sz w:val="22"/>
                <w:szCs w:val="22"/>
              </w:rPr>
              <w:t>Inspector comments</w:t>
            </w:r>
            <w:r w:rsidRPr="00161363">
              <w:rPr>
                <w:sz w:val="22"/>
                <w:szCs w:val="22"/>
              </w:rPr>
              <w:br/>
              <w:t>(to be completed during or following inspection)</w:t>
            </w: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Intended port and State of call</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 xml:space="preserve">Estimated date and time of arrival </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Purpose (e.g. refuelling, unloading, transhipping)</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Port and date of last port call</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Name of the vessel</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Flag State and home port</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 xml:space="preserve">Type of vessel and fishing gear used </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International radio call sign</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contact information</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Ship’s agent while in port (name and contact details)</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owner and owner address</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 xml:space="preserve">Beneficial owner and address </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operator and address</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Certificate of registry ID</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IMO ship ID, if available</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External ID, if available</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bl>
    <w:p w:rsidR="00C1276A" w:rsidRDefault="00C1276A" w:rsidP="00C1276A"/>
    <w:p w:rsidR="00C1276A" w:rsidRDefault="00C1276A" w:rsidP="00C1276A">
      <w:r>
        <w:br w:type="page"/>
      </w:r>
    </w:p>
    <w:tbl>
      <w:tblPr>
        <w:tblW w:w="9411" w:type="dxa"/>
        <w:tblInd w:w="-201"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3174"/>
        <w:gridCol w:w="1623"/>
        <w:gridCol w:w="1494"/>
        <w:gridCol w:w="3120"/>
      </w:tblGrid>
      <w:tr w:rsidR="00C1276A" w:rsidRPr="00B13092" w:rsidTr="00A052AA">
        <w:tc>
          <w:tcPr>
            <w:tcW w:w="3174" w:type="dxa"/>
            <w:tcBorders>
              <w:top w:val="nil"/>
              <w:left w:val="nil"/>
              <w:bottom w:val="single" w:sz="2" w:space="0" w:color="auto"/>
              <w:right w:val="single" w:sz="2" w:space="0" w:color="auto"/>
            </w:tcBorders>
          </w:tcPr>
          <w:p w:rsidR="00C1276A" w:rsidRPr="00161363" w:rsidRDefault="00C1276A" w:rsidP="00A052AA">
            <w:pPr>
              <w:keepNext/>
              <w:widowControl w:val="0"/>
              <w:spacing w:before="60" w:after="60"/>
              <w:jc w:val="center"/>
              <w:rPr>
                <w:sz w:val="22"/>
                <w:szCs w:val="22"/>
              </w:rPr>
            </w:pPr>
          </w:p>
        </w:tc>
        <w:tc>
          <w:tcPr>
            <w:tcW w:w="3117"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Master to complete</w:t>
            </w: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columnheading"/>
              <w:keepNext/>
              <w:rPr>
                <w:b/>
                <w:bCs/>
                <w:sz w:val="22"/>
                <w:szCs w:val="22"/>
              </w:rPr>
            </w:pPr>
            <w:r w:rsidRPr="00161363">
              <w:rPr>
                <w:b/>
                <w:bCs/>
                <w:sz w:val="22"/>
                <w:szCs w:val="22"/>
              </w:rPr>
              <w:t>Inspector comment</w:t>
            </w:r>
          </w:p>
        </w:tc>
      </w:tr>
      <w:tr w:rsidR="00C1276A" w:rsidRPr="0059477E" w:rsidTr="00A052AA">
        <w:trPr>
          <w:trHeight w:val="567"/>
        </w:trPr>
        <w:tc>
          <w:tcPr>
            <w:tcW w:w="3174" w:type="dxa"/>
            <w:vMerge w:val="restart"/>
            <w:tcBorders>
              <w:top w:val="single" w:sz="2" w:space="0" w:color="auto"/>
              <w:left w:val="single" w:sz="2" w:space="0" w:color="auto"/>
              <w:right w:val="single" w:sz="2" w:space="0" w:color="auto"/>
            </w:tcBorders>
          </w:tcPr>
          <w:p w:rsidR="00C1276A" w:rsidRPr="00161363" w:rsidRDefault="00C1276A" w:rsidP="00A052AA">
            <w:pPr>
              <w:pStyle w:val="tabletext"/>
              <w:spacing w:before="120" w:after="120"/>
              <w:rPr>
                <w:sz w:val="22"/>
                <w:szCs w:val="22"/>
              </w:rPr>
            </w:pPr>
            <w:r w:rsidRPr="00161363">
              <w:rPr>
                <w:sz w:val="22"/>
                <w:szCs w:val="22"/>
              </w:rPr>
              <w:br w:type="page"/>
              <w:t>VMS</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 xml:space="preserve">No </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val="restart"/>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59477E" w:rsidTr="00A052AA">
        <w:trPr>
          <w:trHeight w:val="567"/>
        </w:trPr>
        <w:tc>
          <w:tcPr>
            <w:tcW w:w="3174" w:type="dxa"/>
            <w:vMerge/>
            <w:tcBorders>
              <w:left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 xml:space="preserve">Yes: National  </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left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Yes: CCAMLR</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left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Type:</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Official seal number(s), if any: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r w:rsidRPr="00161363">
              <w:rPr>
                <w:sz w:val="22"/>
                <w:szCs w:val="22"/>
              </w:rPr>
              <w:br w:type="page"/>
              <w:t>Vessel dimensions</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Length (m)</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val="restart"/>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p w:rsidR="00C1276A" w:rsidRPr="00161363"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Beam (m)</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Draft (m)</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master name and nationality</w:t>
            </w:r>
          </w:p>
        </w:tc>
        <w:tc>
          <w:tcPr>
            <w:tcW w:w="3117"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59477E"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Fishing master name and nationality</w:t>
            </w:r>
          </w:p>
        </w:tc>
        <w:tc>
          <w:tcPr>
            <w:tcW w:w="3117"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59477E" w:rsidTr="00A052AA">
        <w:trPr>
          <w:trHeight w:val="567"/>
        </w:trPr>
        <w:tc>
          <w:tcPr>
            <w:tcW w:w="3174"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r w:rsidRPr="00161363">
              <w:rPr>
                <w:sz w:val="22"/>
                <w:szCs w:val="22"/>
              </w:rPr>
              <w:t>Relevant fishing authorisation</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Identifier</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val="restart"/>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Issued by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Validity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Fishing areas (CCAMLR subarea/ division)</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Species</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Gear</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If transhipped product on board, provide transhipment authorisation details and a list of all vessels toothfish and/or other species</w:t>
            </w:r>
            <w:r w:rsidRPr="00161363">
              <w:rPr>
                <w:b/>
                <w:sz w:val="22"/>
                <w:szCs w:val="22"/>
              </w:rPr>
              <w:t xml:space="preserve"> </w:t>
            </w:r>
            <w:r w:rsidRPr="00161363">
              <w:rPr>
                <w:sz w:val="22"/>
                <w:szCs w:val="22"/>
              </w:rPr>
              <w:t>were received from, including IMO number(s) and DCD number(s),</w:t>
            </w:r>
            <w:r w:rsidRPr="00161363">
              <w:rPr>
                <w:b/>
                <w:sz w:val="22"/>
                <w:szCs w:val="22"/>
              </w:rPr>
              <w:t xml:space="preserve"> </w:t>
            </w:r>
            <w:r w:rsidRPr="00161363">
              <w:rPr>
                <w:sz w:val="22"/>
                <w:szCs w:val="22"/>
              </w:rPr>
              <w:t>if applicable</w:t>
            </w:r>
          </w:p>
        </w:tc>
        <w:tc>
          <w:tcPr>
            <w:tcW w:w="3117"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bl>
    <w:p w:rsidR="00C1276A" w:rsidRPr="00670E05" w:rsidRDefault="00C1276A" w:rsidP="00C1276A">
      <w:pPr>
        <w:rPr>
          <w:sz w:val="22"/>
        </w:rPr>
      </w:pPr>
    </w:p>
    <w:tbl>
      <w:tblPr>
        <w:tblW w:w="9411" w:type="dxa"/>
        <w:tblInd w:w="-201"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3174"/>
        <w:gridCol w:w="1623"/>
        <w:gridCol w:w="1494"/>
        <w:gridCol w:w="3120"/>
      </w:tblGrid>
      <w:tr w:rsidR="00C1276A" w:rsidRPr="00161363" w:rsidTr="00A052AA">
        <w:tc>
          <w:tcPr>
            <w:tcW w:w="3174" w:type="dxa"/>
            <w:tcBorders>
              <w:top w:val="nil"/>
              <w:left w:val="nil"/>
              <w:bottom w:val="single" w:sz="2" w:space="0" w:color="auto"/>
              <w:right w:val="single" w:sz="2" w:space="0" w:color="auto"/>
            </w:tcBorders>
          </w:tcPr>
          <w:p w:rsidR="00C1276A" w:rsidRPr="00161363" w:rsidRDefault="00C1276A" w:rsidP="00A052AA">
            <w:pPr>
              <w:keepNext/>
              <w:widowControl w:val="0"/>
              <w:spacing w:before="60" w:after="60"/>
              <w:jc w:val="center"/>
              <w:rPr>
                <w:sz w:val="22"/>
                <w:szCs w:val="22"/>
              </w:rPr>
            </w:pPr>
          </w:p>
        </w:tc>
        <w:tc>
          <w:tcPr>
            <w:tcW w:w="3117"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Master to complete</w:t>
            </w: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columnheading"/>
              <w:keepNext/>
              <w:rPr>
                <w:b/>
                <w:bCs/>
                <w:sz w:val="22"/>
                <w:szCs w:val="22"/>
              </w:rPr>
            </w:pPr>
            <w:r w:rsidRPr="00161363">
              <w:rPr>
                <w:b/>
                <w:bCs/>
                <w:sz w:val="22"/>
                <w:szCs w:val="22"/>
              </w:rPr>
              <w:t>Inspector comment</w:t>
            </w:r>
          </w:p>
        </w:tc>
      </w:tr>
      <w:tr w:rsidR="00C1276A" w:rsidRPr="00161363" w:rsidTr="00A052AA">
        <w:trPr>
          <w:trHeight w:val="567"/>
        </w:trPr>
        <w:tc>
          <w:tcPr>
            <w:tcW w:w="3174"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r w:rsidRPr="00161363">
              <w:rPr>
                <w:sz w:val="22"/>
                <w:szCs w:val="22"/>
              </w:rPr>
              <w:t>Total catch on board (kg)</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023DD9">
            <w:pPr>
              <w:pStyle w:val="tabletext"/>
              <w:keepNext/>
              <w:spacing w:before="120" w:after="120"/>
              <w:rPr>
                <w:sz w:val="22"/>
                <w:szCs w:val="22"/>
              </w:rPr>
            </w:pPr>
            <w:r w:rsidRPr="00161363">
              <w:rPr>
                <w:sz w:val="22"/>
                <w:szCs w:val="22"/>
              </w:rPr>
              <w:t>Species (including by</w:t>
            </w:r>
            <w:r w:rsidRPr="00161363">
              <w:rPr>
                <w:sz w:val="22"/>
                <w:szCs w:val="22"/>
              </w:rPr>
              <w:noBreakHyphen/>
              <w:t>catch)</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3120" w:type="dxa"/>
            <w:vMerge w:val="restart"/>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Product</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Catch area (CCAMLR subarea/ division)</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Quantity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Catch to be landed or transhipped (kg)</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Quantity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If landing or transhipping toothfish, provide DCD number and Flag State confirmation number and provide a copy of the DCD to the Port State Authority</w:t>
            </w:r>
          </w:p>
        </w:tc>
        <w:tc>
          <w:tcPr>
            <w:tcW w:w="3117"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rPr>
                <w:sz w:val="22"/>
                <w:szCs w:val="22"/>
              </w:rPr>
            </w:pPr>
            <w:r w:rsidRPr="00161363">
              <w:rPr>
                <w:sz w:val="22"/>
                <w:szCs w:val="22"/>
              </w:rPr>
              <w:t>Relevant documentary or photographic evidence, if any</w:t>
            </w:r>
          </w:p>
          <w:p w:rsidR="00C1276A" w:rsidRPr="00161363" w:rsidRDefault="00C1276A" w:rsidP="00A052AA">
            <w:pPr>
              <w:pStyle w:val="tabletext"/>
              <w:spacing w:after="120"/>
              <w:rPr>
                <w:sz w:val="22"/>
                <w:szCs w:val="22"/>
              </w:rPr>
            </w:pPr>
            <w:r w:rsidRPr="00161363">
              <w:rPr>
                <w:sz w:val="22"/>
                <w:szCs w:val="22"/>
              </w:rPr>
              <w:t>(attach)</w:t>
            </w:r>
          </w:p>
        </w:tc>
        <w:tc>
          <w:tcPr>
            <w:tcW w:w="3117"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r w:rsidRPr="00161363">
              <w:rPr>
                <w:sz w:val="22"/>
                <w:szCs w:val="22"/>
              </w:rPr>
              <w:br w:type="page"/>
              <w:t>Provision of written declarations (see below)</w:t>
            </w:r>
          </w:p>
        </w:tc>
        <w:tc>
          <w:tcPr>
            <w:tcW w:w="3117"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text"/>
              <w:spacing w:before="120" w:after="120"/>
              <w:rPr>
                <w:sz w:val="22"/>
                <w:szCs w:val="22"/>
              </w:rPr>
            </w:pPr>
          </w:p>
        </w:tc>
      </w:tr>
    </w:tbl>
    <w:p w:rsidR="00C1276A" w:rsidRDefault="00C1276A" w:rsidP="00C1276A"/>
    <w:p w:rsidR="00C1276A" w:rsidRPr="00161363" w:rsidRDefault="00C1276A" w:rsidP="00C1276A">
      <w:pPr>
        <w:spacing w:line="360" w:lineRule="atLeast"/>
        <w:rPr>
          <w:b/>
        </w:rPr>
      </w:pPr>
      <w:r w:rsidRPr="00161363">
        <w:rPr>
          <w:b/>
        </w:rPr>
        <w:t xml:space="preserve">CCAMLR Illegal, Unreported, or Unregulated Fishing Declaration </w:t>
      </w:r>
    </w:p>
    <w:p w:rsidR="00C1276A" w:rsidRPr="00161363" w:rsidRDefault="00C1276A" w:rsidP="00C1276A">
      <w:pPr>
        <w:spacing w:line="360" w:lineRule="atLeast"/>
      </w:pPr>
      <w:r w:rsidRPr="00161363">
        <w:t>I, …………………….……………..[</w:t>
      </w:r>
      <w:r w:rsidRPr="00161363">
        <w:rPr>
          <w:i/>
        </w:rPr>
        <w:t>name</w:t>
      </w:r>
      <w:r w:rsidRPr="00161363">
        <w:t>], Master of the ………………[</w:t>
      </w:r>
      <w:r w:rsidRPr="00161363">
        <w:rPr>
          <w:i/>
        </w:rPr>
        <w:t>Flag State</w:t>
      </w:r>
      <w:r w:rsidRPr="00161363">
        <w:t>] flagged vessel …………………………..….[</w:t>
      </w:r>
      <w:r w:rsidRPr="00161363">
        <w:rPr>
          <w:i/>
        </w:rPr>
        <w:t>vessel name</w:t>
      </w:r>
      <w:r w:rsidRPr="00161363">
        <w:t>] having declared my intention to enter …………..….[</w:t>
      </w:r>
      <w:r w:rsidRPr="00161363">
        <w:rPr>
          <w:i/>
        </w:rPr>
        <w:t>name of port</w:t>
      </w:r>
      <w:r w:rsidRPr="00161363">
        <w:t>], hereby declare that I and my vessel have NOT engaged in or supported any form of illegal, unregulated, or unreported fishing activity within the CAMLR Convention Area.</w:t>
      </w:r>
    </w:p>
    <w:p w:rsidR="00C1276A" w:rsidRPr="00161363" w:rsidRDefault="00C1276A" w:rsidP="00C1276A">
      <w:pPr>
        <w:spacing w:before="240" w:line="360" w:lineRule="atLeast"/>
        <w:ind w:left="709"/>
      </w:pPr>
      <w:r w:rsidRPr="00161363">
        <w:t>Signed: ………………………………………</w:t>
      </w:r>
      <w:proofErr w:type="gramStart"/>
      <w:r w:rsidRPr="00161363">
        <w:t>…..</w:t>
      </w:r>
      <w:proofErr w:type="gramEnd"/>
    </w:p>
    <w:p w:rsidR="00C1276A" w:rsidRPr="00161363" w:rsidRDefault="00C1276A" w:rsidP="00C1276A">
      <w:pPr>
        <w:spacing w:line="360" w:lineRule="atLeast"/>
        <w:ind w:left="709"/>
      </w:pPr>
      <w:r w:rsidRPr="00161363">
        <w:t>Date: …………………</w:t>
      </w:r>
    </w:p>
    <w:p w:rsidR="00C1276A" w:rsidRPr="00161363" w:rsidRDefault="00C1276A" w:rsidP="00C1276A">
      <w:pPr>
        <w:keepNext/>
        <w:spacing w:line="360" w:lineRule="atLeast"/>
        <w:rPr>
          <w:b/>
        </w:rPr>
      </w:pPr>
      <w:r w:rsidRPr="00161363">
        <w:rPr>
          <w:b/>
        </w:rPr>
        <w:lastRenderedPageBreak/>
        <w:t>CCAMLR Compliance Declaration</w:t>
      </w:r>
    </w:p>
    <w:p w:rsidR="00C1276A" w:rsidRPr="00161363" w:rsidRDefault="00C1276A" w:rsidP="00C1276A">
      <w:pPr>
        <w:keepNext/>
        <w:spacing w:line="360" w:lineRule="atLeast"/>
      </w:pPr>
      <w:r w:rsidRPr="00161363">
        <w:t>I, …………………….……………..[</w:t>
      </w:r>
      <w:r w:rsidRPr="00161363">
        <w:rPr>
          <w:i/>
        </w:rPr>
        <w:t>name</w:t>
      </w:r>
      <w:r w:rsidRPr="00161363">
        <w:t>], Master of the ………………[</w:t>
      </w:r>
      <w:r w:rsidRPr="00161363">
        <w:rPr>
          <w:i/>
        </w:rPr>
        <w:t>Flag State</w:t>
      </w:r>
      <w:r w:rsidRPr="00161363">
        <w:t>] flagged vessel …………………………..….[</w:t>
      </w:r>
      <w:r w:rsidRPr="00161363">
        <w:rPr>
          <w:i/>
        </w:rPr>
        <w:t>vessel name</w:t>
      </w:r>
      <w:r w:rsidRPr="00161363">
        <w:t>] having declared my intention to enter ………….[</w:t>
      </w:r>
      <w:r w:rsidRPr="00161363">
        <w:rPr>
          <w:i/>
        </w:rPr>
        <w:t>name of port</w:t>
      </w:r>
      <w:r w:rsidRPr="00161363">
        <w:t>], hereby declare that all fishing activities undertaken in the CAMLR Convention Area were fully compliant with the relevant CCAMLR requirements.</w:t>
      </w:r>
    </w:p>
    <w:p w:rsidR="00C1276A" w:rsidRPr="00161363" w:rsidRDefault="00C1276A" w:rsidP="00C1276A">
      <w:pPr>
        <w:spacing w:before="240" w:line="360" w:lineRule="atLeast"/>
        <w:ind w:left="709"/>
      </w:pPr>
      <w:r w:rsidRPr="00161363">
        <w:t>Signed: ………………………………………</w:t>
      </w:r>
      <w:proofErr w:type="gramStart"/>
      <w:r w:rsidRPr="00161363">
        <w:t>…..</w:t>
      </w:r>
      <w:proofErr w:type="gramEnd"/>
    </w:p>
    <w:p w:rsidR="00C1276A" w:rsidRPr="00161363" w:rsidRDefault="00C1276A" w:rsidP="00C1276A">
      <w:pPr>
        <w:spacing w:after="480" w:line="360" w:lineRule="atLeast"/>
        <w:ind w:left="709"/>
      </w:pPr>
      <w:r w:rsidRPr="00161363">
        <w:t>Date: …………………</w:t>
      </w:r>
    </w:p>
    <w:p w:rsidR="00C1276A" w:rsidRDefault="00C1276A" w:rsidP="00C1276A">
      <w:pPr>
        <w:pStyle w:val="cmannexno"/>
      </w:pPr>
      <w:bookmarkStart w:id="23" w:name="_Toc418689649"/>
      <w:bookmarkStart w:id="24" w:name="_Toc435711094"/>
      <w:r w:rsidRPr="00EC6F4B">
        <w:rPr>
          <w:caps w:val="0"/>
        </w:rPr>
        <w:t>Annex</w:t>
      </w:r>
      <w:r>
        <w:t xml:space="preserve"> 10-03/B</w:t>
      </w:r>
      <w:bookmarkEnd w:id="23"/>
      <w:bookmarkEnd w:id="24"/>
    </w:p>
    <w:p w:rsidR="00C1276A" w:rsidRDefault="008A5CC3" w:rsidP="00C1276A">
      <w:pPr>
        <w:pStyle w:val="appendixtitle"/>
        <w:spacing w:after="0"/>
      </w:pPr>
      <w:r>
        <w:rPr>
          <w:caps w:val="0"/>
        </w:rPr>
        <w:t xml:space="preserve">Part B:  CCAMLR Port Inspection Report </w:t>
      </w:r>
    </w:p>
    <w:p w:rsidR="00C1276A" w:rsidRPr="0059477E" w:rsidRDefault="00C1276A" w:rsidP="00C1276A">
      <w:pPr>
        <w:pStyle w:val="appendixsubtitle"/>
        <w:rPr>
          <w:b/>
          <w:bCs/>
          <w:caps/>
        </w:rPr>
      </w:pPr>
      <w:r w:rsidRPr="0059477E">
        <w:rPr>
          <w:b/>
          <w:bCs/>
        </w:rPr>
        <w:t xml:space="preserve">Results of CCAMLR </w:t>
      </w:r>
      <w:r w:rsidR="009B3973" w:rsidRPr="0059477E">
        <w:rPr>
          <w:b/>
          <w:bCs/>
        </w:rPr>
        <w:t xml:space="preserve">Port Inspection </w:t>
      </w:r>
    </w:p>
    <w:tbl>
      <w:tblPr>
        <w:tblW w:w="9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59" w:type="dxa"/>
          <w:right w:w="159" w:type="dxa"/>
        </w:tblCellMar>
        <w:tblLook w:val="04A0" w:firstRow="1" w:lastRow="0" w:firstColumn="1" w:lastColumn="0" w:noHBand="0" w:noVBand="1"/>
      </w:tblPr>
      <w:tblGrid>
        <w:gridCol w:w="2260"/>
        <w:gridCol w:w="7025"/>
      </w:tblGrid>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name</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Home port and Flag State of vessel</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Port and State of inspection</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Date and time of inspection</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Name of inspector(s)</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Inspecting authority</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bl>
    <w:p w:rsidR="00C1276A" w:rsidRDefault="00C1276A" w:rsidP="00C1276A">
      <w:pPr>
        <w:rPr>
          <w:b/>
        </w:rPr>
      </w:pPr>
    </w:p>
    <w:p w:rsidR="00C1276A" w:rsidRDefault="00C1276A" w:rsidP="00C1276A">
      <w:pPr>
        <w:rPr>
          <w:b/>
        </w:rPr>
      </w:pPr>
    </w:p>
    <w:p w:rsidR="00C1276A" w:rsidRPr="00161363" w:rsidRDefault="00C1276A" w:rsidP="00C1276A">
      <w:pPr>
        <w:spacing w:after="240"/>
        <w:ind w:left="425" w:hanging="425"/>
        <w:rPr>
          <w:b/>
          <w:caps/>
        </w:rPr>
      </w:pPr>
      <w:r w:rsidRPr="00161363">
        <w:rPr>
          <w:b/>
        </w:rPr>
        <w:t xml:space="preserve">A. </w:t>
      </w:r>
      <w:r w:rsidRPr="00161363">
        <w:rPr>
          <w:b/>
        </w:rPr>
        <w:tab/>
      </w:r>
      <w:r w:rsidR="008A5CC3" w:rsidRPr="00161363">
        <w:rPr>
          <w:b/>
        </w:rPr>
        <w:t>Confirmation of advance notification information</w:t>
      </w:r>
    </w:p>
    <w:p w:rsidR="00C1276A" w:rsidRPr="00161363" w:rsidRDefault="00C1276A" w:rsidP="00C1276A">
      <w:r w:rsidRPr="00161363">
        <w:t>Confirm information provided in advance notification.</w:t>
      </w:r>
      <w:r w:rsidR="00B9429A">
        <w:t xml:space="preserve"> </w:t>
      </w:r>
      <w:r w:rsidRPr="00161363">
        <w:t>See Part A CCAMLR Port Inspection Report.</w:t>
      </w:r>
    </w:p>
    <w:p w:rsidR="00C1276A" w:rsidRDefault="00C1276A" w:rsidP="00C1276A">
      <w:pPr>
        <w:rPr>
          <w:b/>
        </w:rPr>
      </w:pPr>
      <w:r>
        <w:rPr>
          <w:b/>
        </w:rPr>
        <w:br w:type="page"/>
      </w:r>
    </w:p>
    <w:p w:rsidR="00C1276A" w:rsidRDefault="00C1276A" w:rsidP="00C1276A">
      <w:pPr>
        <w:keepNext/>
        <w:spacing w:after="240"/>
        <w:ind w:left="425" w:hanging="425"/>
        <w:rPr>
          <w:b/>
        </w:rPr>
      </w:pPr>
      <w:r>
        <w:rPr>
          <w:b/>
        </w:rPr>
        <w:lastRenderedPageBreak/>
        <w:t xml:space="preserve">B. </w:t>
      </w:r>
      <w:r>
        <w:rPr>
          <w:b/>
        </w:rPr>
        <w:tab/>
      </w:r>
      <w:r w:rsidR="008A5CC3">
        <w:rPr>
          <w:b/>
        </w:rPr>
        <w:t xml:space="preserve">Compliance with CCAMLR </w:t>
      </w:r>
      <w:r w:rsidR="009B3973">
        <w:rPr>
          <w:b/>
        </w:rPr>
        <w:t>Conservation Measures</w:t>
      </w:r>
    </w:p>
    <w:tbl>
      <w:tblPr>
        <w:tblW w:w="9285"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1181"/>
        <w:gridCol w:w="2772"/>
        <w:gridCol w:w="5332"/>
      </w:tblGrid>
      <w:tr w:rsidR="00C1276A" w:rsidRPr="00161363" w:rsidTr="00A052AA">
        <w:tc>
          <w:tcPr>
            <w:tcW w:w="1181"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Ref.</w:t>
            </w:r>
          </w:p>
        </w:tc>
        <w:tc>
          <w:tcPr>
            <w:tcW w:w="27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Requirement</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Detail/comment</w:t>
            </w:r>
          </w:p>
        </w:tc>
      </w:tr>
      <w:tr w:rsidR="00C1276A" w:rsidRPr="00161363" w:rsidTr="00A052AA">
        <w:trPr>
          <w:trHeight w:val="567"/>
        </w:trPr>
        <w:tc>
          <w:tcPr>
            <w:tcW w:w="1181"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keepNext/>
              <w:spacing w:before="120" w:after="120"/>
              <w:rPr>
                <w:b/>
                <w:bCs/>
                <w:sz w:val="22"/>
                <w:szCs w:val="22"/>
              </w:rPr>
            </w:pPr>
            <w:r w:rsidRPr="00161363">
              <w:rPr>
                <w:b/>
                <w:bCs/>
                <w:sz w:val="22"/>
                <w:szCs w:val="22"/>
              </w:rPr>
              <w:t xml:space="preserve">CM </w:t>
            </w:r>
            <w:r w:rsidR="00023DD9">
              <w:rPr>
                <w:b/>
                <w:bCs/>
                <w:sz w:val="22"/>
                <w:szCs w:val="22"/>
              </w:rPr>
              <w:t>10</w:t>
            </w:r>
            <w:r w:rsidR="00023DD9">
              <w:rPr>
                <w:b/>
                <w:bCs/>
                <w:sz w:val="22"/>
                <w:szCs w:val="22"/>
              </w:rPr>
              <w:noBreakHyphen/>
            </w:r>
            <w:r w:rsidRPr="00161363">
              <w:rPr>
                <w:b/>
                <w:bCs/>
                <w:sz w:val="22"/>
                <w:szCs w:val="22"/>
              </w:rPr>
              <w:t xml:space="preserve">02 </w:t>
            </w: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b/>
                <w:bCs/>
                <w:sz w:val="22"/>
                <w:szCs w:val="22"/>
              </w:rPr>
            </w:pPr>
            <w:r w:rsidRPr="00161363">
              <w:rPr>
                <w:b/>
                <w:bCs/>
                <w:sz w:val="22"/>
                <w:szCs w:val="22"/>
              </w:rPr>
              <w:t>CCAMLR licence details</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ind w:left="170"/>
              <w:rPr>
                <w:sz w:val="22"/>
                <w:szCs w:val="22"/>
              </w:rPr>
            </w:pPr>
            <w:r w:rsidRPr="00161363">
              <w:rPr>
                <w:sz w:val="22"/>
                <w:szCs w:val="22"/>
              </w:rPr>
              <w:t>Licence number</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Area of authorisation</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Authorised species</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Period of permit/ authorisation</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Name of issuing authority</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Country of issuing authority</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br w:type="page"/>
              <w:t xml:space="preserve">CM </w:t>
            </w:r>
            <w:r w:rsidR="00023DD9">
              <w:rPr>
                <w:b/>
                <w:bCs/>
                <w:sz w:val="22"/>
                <w:szCs w:val="22"/>
              </w:rPr>
              <w:t>10</w:t>
            </w:r>
            <w:r w:rsidR="00023DD9">
              <w:rPr>
                <w:b/>
                <w:bCs/>
                <w:sz w:val="22"/>
                <w:szCs w:val="22"/>
              </w:rPr>
              <w:noBreakHyphen/>
            </w:r>
            <w:r w:rsidRPr="00161363">
              <w:rPr>
                <w:b/>
                <w:bCs/>
                <w:sz w:val="22"/>
                <w:szCs w:val="22"/>
              </w:rPr>
              <w:t>04</w:t>
            </w: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b/>
                <w:bCs/>
                <w:sz w:val="22"/>
                <w:szCs w:val="22"/>
              </w:rPr>
            </w:pPr>
            <w:r w:rsidRPr="00161363">
              <w:rPr>
                <w:b/>
                <w:bCs/>
                <w:sz w:val="22"/>
                <w:szCs w:val="22"/>
              </w:rPr>
              <w:t xml:space="preserve">Operational Vessel Monitoring System </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Make</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Model</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Serial number</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Tamper-proof official seals, if used, are in place</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Time and position of inspection (</w:t>
            </w:r>
            <w:proofErr w:type="spellStart"/>
            <w:r w:rsidRPr="00161363">
              <w:rPr>
                <w:sz w:val="22"/>
                <w:szCs w:val="22"/>
              </w:rPr>
              <w:t>lat</w:t>
            </w:r>
            <w:proofErr w:type="spellEnd"/>
            <w:r w:rsidRPr="00161363">
              <w:rPr>
                <w:sz w:val="22"/>
                <w:szCs w:val="22"/>
              </w:rPr>
              <w:t>/long)</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bl>
    <w:p w:rsidR="00C1276A" w:rsidRDefault="00C1276A" w:rsidP="00C1276A"/>
    <w:tbl>
      <w:tblPr>
        <w:tblW w:w="9286"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1178"/>
        <w:gridCol w:w="14"/>
        <w:gridCol w:w="2765"/>
        <w:gridCol w:w="5329"/>
      </w:tblGrid>
      <w:tr w:rsidR="00C1276A" w:rsidRPr="00161363" w:rsidTr="00A052AA">
        <w:tc>
          <w:tcPr>
            <w:tcW w:w="1178"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lastRenderedPageBreak/>
              <w:t>Ref.</w:t>
            </w:r>
          </w:p>
        </w:tc>
        <w:tc>
          <w:tcPr>
            <w:tcW w:w="2779"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Requirement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Detail/comment</w:t>
            </w:r>
          </w:p>
        </w:tc>
      </w:tr>
      <w:tr w:rsidR="00C1276A" w:rsidRPr="00161363" w:rsidTr="00A052AA">
        <w:trPr>
          <w:trHeight w:val="567"/>
        </w:trPr>
        <w:tc>
          <w:tcPr>
            <w:tcW w:w="1178"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keepNext/>
              <w:spacing w:before="120" w:after="120"/>
              <w:rPr>
                <w:b/>
                <w:bCs/>
                <w:sz w:val="22"/>
                <w:szCs w:val="22"/>
              </w:rPr>
            </w:pPr>
            <w:r w:rsidRPr="00161363">
              <w:rPr>
                <w:b/>
                <w:bCs/>
                <w:sz w:val="22"/>
                <w:szCs w:val="22"/>
              </w:rPr>
              <w:t xml:space="preserve">CM </w:t>
            </w:r>
            <w:r w:rsidR="00023DD9">
              <w:rPr>
                <w:b/>
                <w:bCs/>
                <w:sz w:val="22"/>
                <w:szCs w:val="22"/>
              </w:rPr>
              <w:t>10</w:t>
            </w:r>
            <w:r w:rsidR="00023DD9">
              <w:rPr>
                <w:b/>
                <w:bCs/>
                <w:sz w:val="22"/>
                <w:szCs w:val="22"/>
              </w:rPr>
              <w:noBreakHyphen/>
            </w:r>
            <w:r w:rsidRPr="00161363">
              <w:rPr>
                <w:b/>
                <w:bCs/>
                <w:sz w:val="22"/>
                <w:szCs w:val="22"/>
              </w:rPr>
              <w:t>05 (for toothfish only)</w:t>
            </w: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b/>
                <w:bCs/>
                <w:sz w:val="22"/>
                <w:szCs w:val="22"/>
              </w:rPr>
            </w:pPr>
            <w:r w:rsidRPr="00161363">
              <w:rPr>
                <w:b/>
                <w:bCs/>
                <w:sz w:val="22"/>
                <w:szCs w:val="22"/>
              </w:rPr>
              <w:t>CCAMLR Catch Document</w:t>
            </w:r>
            <w:r w:rsidRPr="00161363">
              <w:rPr>
                <w:sz w:val="22"/>
                <w:szCs w:val="22"/>
              </w:rPr>
              <w:t xml:space="preserve"> (note: section D covers unloaded product)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ind w:left="170"/>
              <w:rPr>
                <w:sz w:val="22"/>
                <w:szCs w:val="22"/>
              </w:rPr>
            </w:pPr>
            <w:r w:rsidRPr="00161363">
              <w:rPr>
                <w:sz w:val="22"/>
                <w:szCs w:val="22"/>
              </w:rPr>
              <w:t>Quantity (kg) of target and by-catch species and process state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ind w:left="170"/>
              <w:rPr>
                <w:sz w:val="22"/>
                <w:szCs w:val="22"/>
              </w:rPr>
            </w:pPr>
            <w:r w:rsidRPr="00161363">
              <w:rPr>
                <w:sz w:val="22"/>
                <w:szCs w:val="22"/>
              </w:rPr>
              <w:t>Location(s), time(s) and date(s) of harvest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ind w:left="170"/>
              <w:rPr>
                <w:sz w:val="22"/>
                <w:szCs w:val="22"/>
              </w:rPr>
            </w:pPr>
            <w:r w:rsidRPr="00161363">
              <w:rPr>
                <w:sz w:val="22"/>
                <w:szCs w:val="22"/>
              </w:rPr>
              <w:t>Valid DCD (Yes/No)</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GRT and net RT tonnage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Conversion factor used to convert processed fish to whole weight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Area</w:t>
            </w:r>
            <w:r w:rsidR="00023DD9">
              <w:rPr>
                <w:b/>
                <w:bCs/>
                <w:sz w:val="22"/>
                <w:szCs w:val="22"/>
              </w:rPr>
              <w:t xml:space="preserve"> </w:t>
            </w:r>
            <w:r w:rsidRPr="00161363">
              <w:rPr>
                <w:b/>
                <w:bCs/>
                <w:sz w:val="22"/>
                <w:szCs w:val="22"/>
              </w:rPr>
              <w:t>CMs</w:t>
            </w: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b/>
                <w:bCs/>
                <w:sz w:val="22"/>
                <w:szCs w:val="22"/>
              </w:rPr>
            </w:pPr>
            <w:r w:rsidRPr="00161363">
              <w:rPr>
                <w:b/>
                <w:bCs/>
                <w:sz w:val="22"/>
                <w:szCs w:val="22"/>
              </w:rPr>
              <w:t>Fishing gear on board</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023DD9">
            <w:pPr>
              <w:pStyle w:val="tabletext"/>
              <w:spacing w:before="120" w:after="120"/>
              <w:ind w:left="170"/>
              <w:rPr>
                <w:sz w:val="22"/>
                <w:szCs w:val="22"/>
              </w:rPr>
            </w:pPr>
            <w:r w:rsidRPr="00161363">
              <w:rPr>
                <w:sz w:val="22"/>
                <w:szCs w:val="22"/>
              </w:rPr>
              <w:t>Longline:</w:t>
            </w:r>
            <w:r w:rsidRPr="00161363">
              <w:rPr>
                <w:sz w:val="22"/>
                <w:szCs w:val="22"/>
              </w:rPr>
              <w:br/>
              <w:t>Type of system, e.g. Spanish, autoline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Longline length (m)</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Length of branch lines (m)</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Number of hooks</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Spacing of branch lines</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Type of bait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Other characteristics</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023DD9">
            <w:pPr>
              <w:pStyle w:val="tabletext"/>
              <w:spacing w:before="120" w:after="120"/>
              <w:ind w:left="170"/>
              <w:rPr>
                <w:sz w:val="22"/>
                <w:szCs w:val="22"/>
              </w:rPr>
            </w:pPr>
            <w:r w:rsidRPr="00161363">
              <w:rPr>
                <w:sz w:val="22"/>
                <w:szCs w:val="22"/>
              </w:rPr>
              <w:t>Trawl gear:</w:t>
            </w:r>
            <w:r w:rsidR="00023DD9">
              <w:rPr>
                <w:sz w:val="22"/>
                <w:szCs w:val="22"/>
              </w:rPr>
              <w:t xml:space="preserve"> </w:t>
            </w:r>
            <w:r w:rsidR="00023DD9">
              <w:rPr>
                <w:sz w:val="22"/>
                <w:szCs w:val="22"/>
              </w:rPr>
              <w:br/>
            </w:r>
            <w:r w:rsidRPr="00161363">
              <w:rPr>
                <w:sz w:val="22"/>
                <w:szCs w:val="22"/>
              </w:rPr>
              <w:t>Net type (pelagic or bottom trawl)</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Manufacturer or design reference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Single or double twine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Net material</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Condition of net (rigging, wet/dry)</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c>
          <w:tcPr>
            <w:tcW w:w="1192"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lastRenderedPageBreak/>
              <w:t>Ref.</w:t>
            </w:r>
          </w:p>
        </w:tc>
        <w:tc>
          <w:tcPr>
            <w:tcW w:w="2765"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Requirement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Detail/comment</w:t>
            </w:r>
          </w:p>
        </w:tc>
      </w:tr>
      <w:tr w:rsidR="00C1276A" w:rsidRPr="00161363" w:rsidTr="00A052AA">
        <w:trPr>
          <w:trHeight w:val="510"/>
        </w:trPr>
        <w:tc>
          <w:tcPr>
            <w:tcW w:w="1192" w:type="dxa"/>
            <w:gridSpan w:val="2"/>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sz w:val="22"/>
                <w:szCs w:val="22"/>
              </w:rPr>
            </w:pPr>
            <w:r w:rsidRPr="00161363">
              <w:rPr>
                <w:b/>
                <w:sz w:val="22"/>
                <w:szCs w:val="22"/>
              </w:rPr>
              <w:t>Area</w:t>
            </w:r>
            <w:r w:rsidR="00023DD9">
              <w:rPr>
                <w:b/>
                <w:sz w:val="22"/>
                <w:szCs w:val="22"/>
              </w:rPr>
              <w:t xml:space="preserve"> </w:t>
            </w:r>
            <w:r w:rsidRPr="00161363">
              <w:rPr>
                <w:b/>
                <w:sz w:val="22"/>
                <w:szCs w:val="22"/>
              </w:rPr>
              <w:t>CMs</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sz w:val="22"/>
                <w:szCs w:val="22"/>
              </w:rPr>
              <w:t>Trawl gear (continued)</w:t>
            </w:r>
            <w:r w:rsidRPr="00161363">
              <w:rPr>
                <w:sz w:val="22"/>
                <w:szCs w:val="22"/>
              </w:rPr>
              <w:br/>
              <w:t>Mesh size (mm)</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92" w:type="dxa"/>
            <w:gridSpan w:val="2"/>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sz w:val="22"/>
                <w:szCs w:val="22"/>
              </w:rPr>
              <w:t>Other gear:</w:t>
            </w:r>
            <w:r w:rsidRPr="00161363">
              <w:rPr>
                <w:sz w:val="22"/>
                <w:szCs w:val="22"/>
              </w:rPr>
              <w:br/>
              <w:t>General description</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92" w:type="dxa"/>
            <w:gridSpan w:val="2"/>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 xml:space="preserve">CM </w:t>
            </w:r>
            <w:r w:rsidR="00023DD9">
              <w:rPr>
                <w:b/>
                <w:bCs/>
                <w:sz w:val="22"/>
                <w:szCs w:val="22"/>
              </w:rPr>
              <w:t>10</w:t>
            </w:r>
            <w:r w:rsidR="00023DD9">
              <w:rPr>
                <w:b/>
                <w:bCs/>
                <w:sz w:val="22"/>
                <w:szCs w:val="22"/>
              </w:rPr>
              <w:noBreakHyphen/>
            </w:r>
            <w:r w:rsidRPr="00161363">
              <w:rPr>
                <w:b/>
                <w:bCs/>
                <w:sz w:val="22"/>
                <w:szCs w:val="22"/>
              </w:rPr>
              <w:t>01</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b/>
                <w:bCs/>
                <w:sz w:val="22"/>
                <w:szCs w:val="22"/>
              </w:rPr>
              <w:t>Vessel markings</w:t>
            </w:r>
            <w:r w:rsidRPr="00161363">
              <w:rPr>
                <w:sz w:val="22"/>
                <w:szCs w:val="22"/>
              </w:rPr>
              <w:t xml:space="preserve"> comply with the specifications and requirements set out in CM 10-01</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92" w:type="dxa"/>
            <w:gridSpan w:val="2"/>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sz w:val="22"/>
                <w:szCs w:val="22"/>
              </w:rPr>
              <w:t>Marker buoys and similar objects marked with the letter(s) and/or number(s) of the vessel to which they belong</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c>
          <w:tcPr>
            <w:tcW w:w="1192" w:type="dxa"/>
            <w:gridSpan w:val="2"/>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 xml:space="preserve">CM </w:t>
            </w:r>
            <w:r w:rsidR="00023DD9">
              <w:rPr>
                <w:b/>
                <w:bCs/>
                <w:sz w:val="22"/>
                <w:szCs w:val="22"/>
              </w:rPr>
              <w:t>24</w:t>
            </w:r>
            <w:r w:rsidR="00023DD9">
              <w:rPr>
                <w:b/>
                <w:bCs/>
                <w:sz w:val="22"/>
                <w:szCs w:val="22"/>
              </w:rPr>
              <w:noBreakHyphen/>
            </w:r>
            <w:r w:rsidRPr="00161363">
              <w:rPr>
                <w:b/>
                <w:bCs/>
                <w:sz w:val="22"/>
                <w:szCs w:val="22"/>
              </w:rPr>
              <w:t>02</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b/>
                <w:bCs/>
                <w:sz w:val="22"/>
                <w:szCs w:val="22"/>
              </w:rPr>
              <w:t>Line sink rate trials</w:t>
            </w:r>
            <w:r w:rsidRPr="00161363">
              <w:rPr>
                <w:sz w:val="22"/>
                <w:szCs w:val="22"/>
              </w:rPr>
              <w:t xml:space="preserve"> </w:t>
            </w:r>
            <w:r w:rsidRPr="00161363">
              <w:rPr>
                <w:sz w:val="22"/>
                <w:szCs w:val="22"/>
              </w:rPr>
              <w:br/>
              <w:t xml:space="preserve">Bottle tests or time-depth recorders used to monitor line sink rate? </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c>
          <w:tcPr>
            <w:tcW w:w="1192" w:type="dxa"/>
            <w:gridSpan w:val="2"/>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b/>
                <w:bCs/>
                <w:sz w:val="22"/>
                <w:szCs w:val="22"/>
              </w:rPr>
            </w:pP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sz w:val="22"/>
                <w:szCs w:val="22"/>
              </w:rPr>
              <w:t>System on board to weight lines, i.e. either weights to attach to lines or weight-integrated backbone?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92"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 xml:space="preserve">CM </w:t>
            </w:r>
            <w:r w:rsidR="00023DD9">
              <w:rPr>
                <w:b/>
                <w:bCs/>
                <w:sz w:val="22"/>
                <w:szCs w:val="22"/>
              </w:rPr>
              <w:t>25</w:t>
            </w:r>
            <w:r w:rsidR="00023DD9">
              <w:rPr>
                <w:b/>
                <w:bCs/>
                <w:sz w:val="22"/>
                <w:szCs w:val="22"/>
              </w:rPr>
              <w:noBreakHyphen/>
            </w:r>
            <w:r w:rsidRPr="00161363">
              <w:rPr>
                <w:b/>
                <w:bCs/>
                <w:sz w:val="22"/>
                <w:szCs w:val="22"/>
              </w:rPr>
              <w:t>02</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b/>
                <w:bCs/>
                <w:sz w:val="22"/>
                <w:szCs w:val="22"/>
              </w:rPr>
              <w:t>Streamer line</w:t>
            </w:r>
            <w:r w:rsidRPr="00161363">
              <w:rPr>
                <w:sz w:val="22"/>
                <w:szCs w:val="22"/>
              </w:rPr>
              <w:t xml:space="preserve"> meets specifications </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92"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 xml:space="preserve">CM </w:t>
            </w:r>
            <w:r w:rsidR="00023DD9">
              <w:rPr>
                <w:b/>
                <w:bCs/>
                <w:sz w:val="22"/>
                <w:szCs w:val="22"/>
              </w:rPr>
              <w:t>10</w:t>
            </w:r>
            <w:r w:rsidR="00023DD9">
              <w:rPr>
                <w:b/>
                <w:bCs/>
                <w:sz w:val="22"/>
                <w:szCs w:val="22"/>
              </w:rPr>
              <w:noBreakHyphen/>
            </w:r>
            <w:r w:rsidRPr="00161363">
              <w:rPr>
                <w:b/>
                <w:bCs/>
                <w:sz w:val="22"/>
                <w:szCs w:val="22"/>
              </w:rPr>
              <w:t>08</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023DD9">
            <w:pPr>
              <w:pStyle w:val="tabletext"/>
              <w:spacing w:before="120" w:after="120"/>
              <w:ind w:left="340" w:hanging="170"/>
              <w:rPr>
                <w:sz w:val="22"/>
                <w:szCs w:val="22"/>
              </w:rPr>
            </w:pPr>
            <w:r w:rsidRPr="00161363">
              <w:rPr>
                <w:b/>
                <w:bCs/>
                <w:sz w:val="22"/>
                <w:szCs w:val="22"/>
              </w:rPr>
              <w:t>Crew details</w:t>
            </w:r>
            <w:r w:rsidRPr="00161363">
              <w:rPr>
                <w:sz w:val="22"/>
                <w:szCs w:val="22"/>
              </w:rPr>
              <w:br/>
              <w:t>Names, nationalities and function</w:t>
            </w:r>
            <w:r w:rsidR="00023DD9">
              <w:rPr>
                <w:sz w:val="22"/>
                <w:szCs w:val="22"/>
              </w:rPr>
              <w:t xml:space="preserve"> </w:t>
            </w:r>
            <w:r w:rsidRPr="00161363">
              <w:rPr>
                <w:sz w:val="22"/>
                <w:szCs w:val="22"/>
              </w:rPr>
              <w:t>(Attach copy of ship’s crew list separately)</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bl>
    <w:p w:rsidR="00C1276A" w:rsidRDefault="00C1276A" w:rsidP="00C1276A">
      <w:pPr>
        <w:rPr>
          <w:b/>
        </w:rPr>
      </w:pPr>
    </w:p>
    <w:p w:rsidR="00C1276A" w:rsidRDefault="00C1276A" w:rsidP="00C1276A">
      <w:pPr>
        <w:rPr>
          <w:b/>
        </w:rPr>
      </w:pPr>
    </w:p>
    <w:p w:rsidR="00C1276A" w:rsidRDefault="00C1276A" w:rsidP="00C1276A">
      <w:pPr>
        <w:keepNext/>
        <w:spacing w:after="240"/>
        <w:ind w:left="425" w:hanging="425"/>
        <w:rPr>
          <w:b/>
        </w:rPr>
      </w:pPr>
      <w:r>
        <w:rPr>
          <w:b/>
        </w:rPr>
        <w:lastRenderedPageBreak/>
        <w:t xml:space="preserve">C. </w:t>
      </w:r>
      <w:r>
        <w:rPr>
          <w:b/>
        </w:rPr>
        <w:tab/>
      </w:r>
      <w:r w:rsidR="008A5CC3">
        <w:rPr>
          <w:b/>
        </w:rPr>
        <w:t xml:space="preserve">Catch </w:t>
      </w:r>
      <w:r w:rsidR="008A5CC3" w:rsidRPr="005074B0">
        <w:rPr>
          <w:b/>
        </w:rPr>
        <w:t>landed or transhipped</w:t>
      </w:r>
      <w:r w:rsidR="008A5CC3" w:rsidRPr="000F7404">
        <w:rPr>
          <w:b/>
        </w:rPr>
        <w:t xml:space="preserve"> </w:t>
      </w:r>
      <w:r w:rsidR="008A5CC3" w:rsidRPr="005074B0">
        <w:rPr>
          <w:b/>
        </w:rPr>
        <w:t xml:space="preserve">in port </w:t>
      </w:r>
      <w:r w:rsidR="008A5CC3">
        <w:rPr>
          <w:b/>
        </w:rPr>
        <w:t xml:space="preserve">from vessel </w:t>
      </w:r>
      <w:r>
        <w:rPr>
          <w:b/>
        </w:rPr>
        <w:t>(if relevant):</w:t>
      </w:r>
    </w:p>
    <w:tbl>
      <w:tblPr>
        <w:tblW w:w="9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59" w:type="dxa"/>
          <w:right w:w="159" w:type="dxa"/>
        </w:tblCellMar>
        <w:tblLook w:val="04A0" w:firstRow="1" w:lastRow="0" w:firstColumn="1" w:lastColumn="0" w:noHBand="0" w:noVBand="1"/>
      </w:tblPr>
      <w:tblGrid>
        <w:gridCol w:w="1211"/>
        <w:gridCol w:w="1020"/>
        <w:gridCol w:w="2052"/>
        <w:gridCol w:w="1907"/>
        <w:gridCol w:w="1610"/>
        <w:gridCol w:w="1470"/>
      </w:tblGrid>
      <w:tr w:rsidR="00C1276A" w:rsidRPr="00B13092" w:rsidTr="00A052AA">
        <w:tc>
          <w:tcPr>
            <w:tcW w:w="1212"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Species</w:t>
            </w:r>
          </w:p>
        </w:tc>
        <w:tc>
          <w:tcPr>
            <w:tcW w:w="1021"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Code*</w:t>
            </w:r>
          </w:p>
        </w:tc>
        <w:tc>
          <w:tcPr>
            <w:tcW w:w="2052"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Declared weight (kg)</w:t>
            </w:r>
          </w:p>
        </w:tc>
        <w:tc>
          <w:tcPr>
            <w:tcW w:w="1907"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Verified weight (kg)</w:t>
            </w:r>
          </w:p>
        </w:tc>
        <w:tc>
          <w:tcPr>
            <w:tcW w:w="1610"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Difference</w:t>
            </w:r>
            <w:r w:rsidRPr="00B13092">
              <w:rPr>
                <w:b/>
                <w:bCs/>
                <w:sz w:val="22"/>
                <w:szCs w:val="22"/>
              </w:rPr>
              <w:br/>
              <w:t>(kg)</w:t>
            </w:r>
          </w:p>
        </w:tc>
        <w:tc>
          <w:tcPr>
            <w:tcW w:w="1470"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Destination</w:t>
            </w:r>
          </w:p>
        </w:tc>
      </w:tr>
      <w:tr w:rsidR="00C1276A" w:rsidRPr="002E26DC" w:rsidTr="00A052AA">
        <w:trPr>
          <w:trHeight w:val="340"/>
        </w:trPr>
        <w:tc>
          <w:tcPr>
            <w:tcW w:w="121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021"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205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907"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r>
      <w:tr w:rsidR="00C1276A" w:rsidRPr="002E26DC" w:rsidTr="00A052AA">
        <w:trPr>
          <w:trHeight w:val="340"/>
        </w:trPr>
        <w:tc>
          <w:tcPr>
            <w:tcW w:w="121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021"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205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907"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r>
      <w:tr w:rsidR="00C1276A" w:rsidRPr="002E26DC" w:rsidTr="00A052AA">
        <w:trPr>
          <w:trHeight w:val="340"/>
        </w:trPr>
        <w:tc>
          <w:tcPr>
            <w:tcW w:w="121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021"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205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907"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r>
      <w:tr w:rsidR="00C1276A" w:rsidRPr="002E26DC" w:rsidTr="00A052AA">
        <w:trPr>
          <w:trHeight w:val="340"/>
        </w:trPr>
        <w:tc>
          <w:tcPr>
            <w:tcW w:w="121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021"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205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907"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r>
    </w:tbl>
    <w:p w:rsidR="00C1276A" w:rsidRDefault="00C1276A" w:rsidP="00C1276A">
      <w:pPr>
        <w:pStyle w:val="tablefootnote"/>
        <w:keepNext/>
        <w:spacing w:before="120" w:after="200"/>
      </w:pPr>
      <w:r>
        <w:t>*</w:t>
      </w:r>
      <w:r>
        <w:rPr>
          <w:sz w:val="28"/>
        </w:rPr>
        <w:tab/>
      </w:r>
      <w:r>
        <w:t>Product codes:</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931"/>
        <w:gridCol w:w="1622"/>
      </w:tblGrid>
      <w:tr w:rsidR="00C1276A" w:rsidRPr="00161363" w:rsidTr="00A052AA">
        <w:tc>
          <w:tcPr>
            <w:tcW w:w="2931" w:type="dxa"/>
            <w:tcBorders>
              <w:top w:val="single" w:sz="2" w:space="0" w:color="auto"/>
              <w:left w:val="single" w:sz="2" w:space="0" w:color="auto"/>
              <w:bottom w:val="single" w:sz="2" w:space="0" w:color="auto"/>
              <w:right w:val="nil"/>
            </w:tcBorders>
          </w:tcPr>
          <w:p w:rsidR="00C1276A" w:rsidRPr="00161363" w:rsidRDefault="00C1276A" w:rsidP="00A052AA">
            <w:pPr>
              <w:pStyle w:val="tablecolumnheading"/>
            </w:pPr>
            <w:r w:rsidRPr="00161363">
              <w:t>Description</w:t>
            </w:r>
          </w:p>
        </w:tc>
        <w:tc>
          <w:tcPr>
            <w:tcW w:w="1622" w:type="dxa"/>
            <w:tcBorders>
              <w:top w:val="single" w:sz="2" w:space="0" w:color="auto"/>
              <w:left w:val="nil"/>
              <w:bottom w:val="single" w:sz="2" w:space="0" w:color="auto"/>
              <w:right w:val="single" w:sz="2" w:space="0" w:color="auto"/>
            </w:tcBorders>
          </w:tcPr>
          <w:p w:rsidR="00C1276A" w:rsidRPr="00161363" w:rsidRDefault="00C1276A" w:rsidP="00A052AA">
            <w:pPr>
              <w:pStyle w:val="tablecolumnheading"/>
            </w:pPr>
            <w:r w:rsidRPr="00161363">
              <w:t>CCAMLR code</w:t>
            </w:r>
          </w:p>
        </w:tc>
      </w:tr>
      <w:tr w:rsidR="00C1276A" w:rsidRPr="00161363" w:rsidTr="00A052AA">
        <w:tc>
          <w:tcPr>
            <w:tcW w:w="2931" w:type="dxa"/>
            <w:tcBorders>
              <w:top w:val="single" w:sz="2" w:space="0" w:color="auto"/>
              <w:left w:val="single" w:sz="2" w:space="0" w:color="auto"/>
              <w:bottom w:val="nil"/>
              <w:right w:val="nil"/>
            </w:tcBorders>
          </w:tcPr>
          <w:p w:rsidR="00C1276A" w:rsidRPr="00161363" w:rsidRDefault="00C1276A" w:rsidP="00A052AA">
            <w:pPr>
              <w:pStyle w:val="tabletext"/>
              <w:spacing w:before="60"/>
            </w:pPr>
            <w:r w:rsidRPr="00161363">
              <w:t>Whole</w:t>
            </w:r>
          </w:p>
        </w:tc>
        <w:tc>
          <w:tcPr>
            <w:tcW w:w="1622" w:type="dxa"/>
            <w:tcBorders>
              <w:top w:val="single" w:sz="2" w:space="0" w:color="auto"/>
              <w:left w:val="nil"/>
              <w:bottom w:val="nil"/>
              <w:right w:val="single" w:sz="2" w:space="0" w:color="auto"/>
            </w:tcBorders>
          </w:tcPr>
          <w:p w:rsidR="00C1276A" w:rsidRPr="00161363" w:rsidRDefault="00C1276A" w:rsidP="00A052AA">
            <w:pPr>
              <w:pStyle w:val="tabletext"/>
              <w:spacing w:before="60"/>
              <w:jc w:val="center"/>
            </w:pPr>
            <w:r w:rsidRPr="00161363">
              <w:t>WHO</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r w:rsidRPr="00161363">
              <w:t>Gutted</w:t>
            </w:r>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GUT</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r w:rsidRPr="00161363">
              <w:t>Head and tail removed</w:t>
            </w:r>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HAT</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proofErr w:type="spellStart"/>
            <w:r w:rsidRPr="00161363">
              <w:t>Mealed</w:t>
            </w:r>
            <w:proofErr w:type="spellEnd"/>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MEA</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r w:rsidRPr="00161363">
              <w:t>Filleted</w:t>
            </w:r>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FLT</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r w:rsidRPr="00161363">
              <w:t>Headed and gutted</w:t>
            </w:r>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HAG</w:t>
            </w:r>
          </w:p>
        </w:tc>
      </w:tr>
      <w:tr w:rsidR="00C1276A" w:rsidRPr="00161363" w:rsidTr="00A052AA">
        <w:tc>
          <w:tcPr>
            <w:tcW w:w="2931" w:type="dxa"/>
            <w:tcBorders>
              <w:top w:val="nil"/>
              <w:left w:val="single" w:sz="2" w:space="0" w:color="auto"/>
              <w:bottom w:val="single" w:sz="2" w:space="0" w:color="auto"/>
              <w:right w:val="nil"/>
            </w:tcBorders>
          </w:tcPr>
          <w:p w:rsidR="00C1276A" w:rsidRPr="00161363" w:rsidRDefault="00C1276A" w:rsidP="00A052AA">
            <w:pPr>
              <w:pStyle w:val="tabletext"/>
              <w:spacing w:after="60"/>
            </w:pPr>
            <w:r w:rsidRPr="00161363">
              <w:t>Headed, gutted and tail removed</w:t>
            </w:r>
          </w:p>
        </w:tc>
        <w:tc>
          <w:tcPr>
            <w:tcW w:w="1622" w:type="dxa"/>
            <w:tcBorders>
              <w:top w:val="nil"/>
              <w:left w:val="nil"/>
              <w:bottom w:val="single" w:sz="2" w:space="0" w:color="auto"/>
              <w:right w:val="single" w:sz="2" w:space="0" w:color="auto"/>
            </w:tcBorders>
          </w:tcPr>
          <w:p w:rsidR="00C1276A" w:rsidRPr="00161363" w:rsidRDefault="00C1276A" w:rsidP="00A052AA">
            <w:pPr>
              <w:pStyle w:val="tabletext"/>
              <w:spacing w:after="60"/>
              <w:jc w:val="center"/>
            </w:pPr>
            <w:r w:rsidRPr="00161363">
              <w:t>HGT</w:t>
            </w:r>
          </w:p>
        </w:tc>
      </w:tr>
    </w:tbl>
    <w:p w:rsidR="00C1276A" w:rsidRPr="00114F3D" w:rsidRDefault="00C1276A" w:rsidP="00C1276A">
      <w:pPr>
        <w:rPr>
          <w:sz w:val="14"/>
        </w:rPr>
      </w:pPr>
    </w:p>
    <w:p w:rsidR="00C1276A" w:rsidRPr="00114F3D" w:rsidRDefault="00C1276A" w:rsidP="00C1276A">
      <w:pPr>
        <w:rPr>
          <w:sz w:val="14"/>
        </w:rPr>
      </w:pPr>
    </w:p>
    <w:p w:rsidR="00C1276A" w:rsidRDefault="00C1276A" w:rsidP="00C1276A">
      <w:pPr>
        <w:spacing w:after="240"/>
        <w:ind w:left="425" w:hanging="425"/>
        <w:rPr>
          <w:b/>
          <w:caps/>
        </w:rPr>
      </w:pPr>
      <w:r>
        <w:rPr>
          <w:b/>
          <w:caps/>
        </w:rPr>
        <w:t xml:space="preserve">D. </w:t>
      </w:r>
      <w:r>
        <w:rPr>
          <w:b/>
          <w:caps/>
        </w:rPr>
        <w:tab/>
      </w:r>
      <w:r w:rsidR="008A5CC3">
        <w:rPr>
          <w:b/>
        </w:rPr>
        <w:t xml:space="preserve">Catch retained on board </w:t>
      </w:r>
      <w:r>
        <w:rPr>
          <w:b/>
          <w:caps/>
        </w:rPr>
        <w:t>(</w:t>
      </w:r>
      <w:r>
        <w:rPr>
          <w:b/>
        </w:rPr>
        <w:t>if relevant</w:t>
      </w:r>
      <w:r>
        <w:rPr>
          <w:b/>
          <w:caps/>
        </w:rPr>
        <w:t xml:space="preserve">): </w:t>
      </w:r>
    </w:p>
    <w:tbl>
      <w:tblPr>
        <w:tblW w:w="9270" w:type="dxa"/>
        <w:tblBorders>
          <w:top w:val="single" w:sz="2" w:space="0" w:color="auto"/>
          <w:left w:val="single" w:sz="2" w:space="0" w:color="auto"/>
          <w:bottom w:val="single" w:sz="2" w:space="0" w:color="auto"/>
          <w:right w:val="single" w:sz="2" w:space="0" w:color="auto"/>
          <w:insideH w:val="single" w:sz="2" w:space="0" w:color="auto"/>
        </w:tblBorders>
        <w:tblLayout w:type="fixed"/>
        <w:tblCellMar>
          <w:left w:w="159" w:type="dxa"/>
          <w:right w:w="159" w:type="dxa"/>
        </w:tblCellMar>
        <w:tblLook w:val="04A0" w:firstRow="1" w:lastRow="0" w:firstColumn="1" w:lastColumn="0" w:noHBand="0" w:noVBand="1"/>
      </w:tblPr>
      <w:tblGrid>
        <w:gridCol w:w="1173"/>
        <w:gridCol w:w="1042"/>
        <w:gridCol w:w="2072"/>
        <w:gridCol w:w="1903"/>
        <w:gridCol w:w="1610"/>
        <w:gridCol w:w="1470"/>
      </w:tblGrid>
      <w:tr w:rsidR="00C1276A" w:rsidRPr="002E26DC" w:rsidTr="00A052AA">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Species</w:t>
            </w: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Code*</w:t>
            </w: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Declared weight (kg)</w:t>
            </w: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Verified weight (kg)</w:t>
            </w: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Difference</w:t>
            </w:r>
            <w:r w:rsidRPr="002E26DC">
              <w:rPr>
                <w:b/>
                <w:bCs/>
                <w:sz w:val="22"/>
                <w:szCs w:val="22"/>
              </w:rPr>
              <w:br/>
              <w:t>(kg)</w:t>
            </w: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Destination</w:t>
            </w:r>
          </w:p>
        </w:tc>
      </w:tr>
      <w:tr w:rsidR="00C1276A" w:rsidRPr="002E26DC" w:rsidTr="00A052AA">
        <w:trPr>
          <w:trHeight w:val="340"/>
        </w:trPr>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r>
      <w:tr w:rsidR="00C1276A" w:rsidRPr="002E26DC" w:rsidTr="00A052AA">
        <w:trPr>
          <w:trHeight w:val="340"/>
        </w:trPr>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r>
      <w:tr w:rsidR="00C1276A" w:rsidRPr="002E26DC" w:rsidTr="00A052AA">
        <w:trPr>
          <w:trHeight w:val="340"/>
        </w:trPr>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r>
      <w:tr w:rsidR="00C1276A" w:rsidRPr="002E26DC" w:rsidTr="00A052AA">
        <w:trPr>
          <w:trHeight w:val="340"/>
        </w:trPr>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r>
    </w:tbl>
    <w:p w:rsidR="00C1276A" w:rsidRPr="00114F3D" w:rsidRDefault="00C1276A" w:rsidP="00C1276A">
      <w:pPr>
        <w:spacing w:before="20" w:after="20"/>
        <w:rPr>
          <w:bCs/>
          <w:sz w:val="14"/>
        </w:rPr>
      </w:pPr>
    </w:p>
    <w:p w:rsidR="00C1276A" w:rsidRPr="00114F3D" w:rsidRDefault="00C1276A" w:rsidP="00C1276A">
      <w:pPr>
        <w:spacing w:before="20" w:after="20"/>
        <w:rPr>
          <w:bCs/>
          <w:sz w:val="14"/>
        </w:rPr>
      </w:pPr>
    </w:p>
    <w:p w:rsidR="00C1276A" w:rsidRPr="00161363" w:rsidRDefault="00C1276A" w:rsidP="00C1276A">
      <w:pPr>
        <w:spacing w:after="120"/>
        <w:ind w:left="425" w:hanging="425"/>
        <w:rPr>
          <w:b/>
          <w:caps/>
        </w:rPr>
      </w:pPr>
      <w:r w:rsidRPr="00161363">
        <w:rPr>
          <w:b/>
          <w:caps/>
        </w:rPr>
        <w:t xml:space="preserve">E. </w:t>
      </w:r>
      <w:r w:rsidRPr="00161363">
        <w:rPr>
          <w:b/>
          <w:caps/>
        </w:rPr>
        <w:tab/>
      </w:r>
      <w:r w:rsidR="008A5CC3">
        <w:rPr>
          <w:b/>
        </w:rPr>
        <w:t>A</w:t>
      </w:r>
      <w:r w:rsidR="008A5CC3" w:rsidRPr="00161363">
        <w:rPr>
          <w:b/>
        </w:rPr>
        <w:t>dditional comments/instructions/highlight areas of non</w:t>
      </w:r>
      <w:r w:rsidR="008A5CC3" w:rsidRPr="00161363">
        <w:rPr>
          <w:b/>
        </w:rPr>
        <w:noBreakHyphen/>
        <w:t xml:space="preserve">compliance </w:t>
      </w:r>
    </w:p>
    <w:p w:rsidR="00C1276A" w:rsidRPr="00161363" w:rsidRDefault="00C1276A" w:rsidP="00C1276A">
      <w:r w:rsidRPr="00161363">
        <w:t xml:space="preserve">Examination of logbook(s) and other documentation:       </w:t>
      </w:r>
      <w:proofErr w:type="gramStart"/>
      <w:r w:rsidRPr="00161363">
        <w:t>Yes</w:t>
      </w:r>
      <w:proofErr w:type="gramEnd"/>
      <w:r w:rsidRPr="00161363">
        <w:t xml:space="preserve">          No        Comments</w:t>
      </w:r>
    </w:p>
    <w:p w:rsidR="00C1276A" w:rsidRPr="00161363" w:rsidRDefault="00C1276A" w:rsidP="00C1276A">
      <w:pPr>
        <w:rPr>
          <w:sz w:val="16"/>
        </w:rPr>
      </w:pPr>
    </w:p>
    <w:p w:rsidR="00C1276A" w:rsidRPr="00161363" w:rsidRDefault="00C1276A" w:rsidP="00C1276A">
      <w:r w:rsidRPr="00161363">
        <w:t>Inspector’s findings:</w:t>
      </w:r>
    </w:p>
    <w:tbl>
      <w:tblPr>
        <w:tblW w:w="9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59" w:type="dxa"/>
          <w:right w:w="159" w:type="dxa"/>
        </w:tblCellMar>
        <w:tblLook w:val="04A0" w:firstRow="1" w:lastRow="0" w:firstColumn="1" w:lastColumn="0" w:noHBand="0" w:noVBand="1"/>
      </w:tblPr>
      <w:tblGrid>
        <w:gridCol w:w="9270"/>
      </w:tblGrid>
      <w:tr w:rsidR="00C1276A" w:rsidRPr="00161363" w:rsidTr="00A052AA">
        <w:trPr>
          <w:trHeight w:val="340"/>
        </w:trPr>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bl>
    <w:p w:rsidR="00C1276A" w:rsidRPr="00161363" w:rsidRDefault="00C1276A" w:rsidP="00C1276A">
      <w:pPr>
        <w:rPr>
          <w:sz w:val="16"/>
        </w:rPr>
      </w:pPr>
    </w:p>
    <w:p w:rsidR="00C1276A" w:rsidRPr="00161363" w:rsidRDefault="00C1276A" w:rsidP="00C1276A">
      <w:r w:rsidRPr="00161363">
        <w:t>Master’s statement:</w:t>
      </w:r>
    </w:p>
    <w:tbl>
      <w:tblPr>
        <w:tblW w:w="9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59" w:type="dxa"/>
          <w:right w:w="159" w:type="dxa"/>
        </w:tblCellMar>
        <w:tblLook w:val="04A0" w:firstRow="1" w:lastRow="0" w:firstColumn="1" w:lastColumn="0" w:noHBand="0" w:noVBand="1"/>
      </w:tblPr>
      <w:tblGrid>
        <w:gridCol w:w="9270"/>
      </w:tblGrid>
      <w:tr w:rsidR="00C1276A" w:rsidRPr="00161363" w:rsidTr="00A052AA">
        <w:trPr>
          <w:trHeight w:val="340"/>
        </w:trPr>
        <w:tc>
          <w:tcPr>
            <w:tcW w:w="9270"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0"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0"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0"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bl>
    <w:p w:rsidR="00C1276A" w:rsidRPr="00161363" w:rsidRDefault="00C1276A" w:rsidP="00C1276A">
      <w:pPr>
        <w:keepNext/>
        <w:spacing w:after="240"/>
        <w:rPr>
          <w:b/>
        </w:rPr>
      </w:pPr>
      <w:r w:rsidRPr="00161363">
        <w:rPr>
          <w:b/>
        </w:rPr>
        <w:lastRenderedPageBreak/>
        <w:t xml:space="preserve">F.  </w:t>
      </w:r>
      <w:r w:rsidRPr="00161363">
        <w:rPr>
          <w:b/>
        </w:rPr>
        <w:tab/>
      </w:r>
      <w:r w:rsidR="008A5CC3">
        <w:rPr>
          <w:b/>
        </w:rPr>
        <w:t>C</w:t>
      </w:r>
      <w:r w:rsidR="008A5CC3" w:rsidRPr="00161363">
        <w:rPr>
          <w:b/>
        </w:rPr>
        <w:t>ompletion of inspection</w:t>
      </w:r>
    </w:p>
    <w:tbl>
      <w:tblPr>
        <w:tblW w:w="9270" w:type="dxa"/>
        <w:tblBorders>
          <w:top w:val="single" w:sz="2" w:space="0" w:color="auto"/>
          <w:left w:val="single" w:sz="2" w:space="0" w:color="auto"/>
          <w:bottom w:val="single" w:sz="2" w:space="0" w:color="auto"/>
          <w:right w:val="single" w:sz="2" w:space="0" w:color="auto"/>
        </w:tblBorders>
        <w:tblLayout w:type="fixed"/>
        <w:tblCellMar>
          <w:left w:w="159" w:type="dxa"/>
          <w:right w:w="159" w:type="dxa"/>
        </w:tblCellMar>
        <w:tblLook w:val="04A0" w:firstRow="1" w:lastRow="0" w:firstColumn="1" w:lastColumn="0" w:noHBand="0" w:noVBand="1"/>
      </w:tblPr>
      <w:tblGrid>
        <w:gridCol w:w="9270"/>
      </w:tblGrid>
      <w:tr w:rsidR="00C1276A" w:rsidRPr="00161363" w:rsidTr="00A052AA">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60"/>
              <w:rPr>
                <w:sz w:val="22"/>
                <w:szCs w:val="22"/>
              </w:rPr>
            </w:pPr>
            <w:r w:rsidRPr="00161363">
              <w:rPr>
                <w:sz w:val="22"/>
                <w:szCs w:val="22"/>
              </w:rPr>
              <w:t>Inspecting Officer</w:t>
            </w:r>
          </w:p>
          <w:p w:rsidR="00C1276A" w:rsidRPr="00161363" w:rsidRDefault="00C1276A" w:rsidP="00A052AA">
            <w:pPr>
              <w:pStyle w:val="tabletext"/>
              <w:keepNext/>
              <w:rPr>
                <w:sz w:val="22"/>
                <w:szCs w:val="22"/>
              </w:rPr>
            </w:pPr>
            <w:r w:rsidRPr="00161363">
              <w:rPr>
                <w:sz w:val="22"/>
                <w:szCs w:val="22"/>
              </w:rPr>
              <w:t xml:space="preserve">Full name………………………………………… Signature……………………………… </w:t>
            </w:r>
          </w:p>
          <w:p w:rsidR="00C1276A" w:rsidRPr="00161363" w:rsidRDefault="00C1276A" w:rsidP="00A052AA">
            <w:pPr>
              <w:pStyle w:val="tabletext"/>
              <w:keepNext/>
              <w:spacing w:after="60"/>
            </w:pPr>
            <w:r w:rsidRPr="00161363">
              <w:rPr>
                <w:sz w:val="22"/>
                <w:szCs w:val="22"/>
              </w:rPr>
              <w:t>Date………………………………</w:t>
            </w:r>
          </w:p>
        </w:tc>
      </w:tr>
    </w:tbl>
    <w:p w:rsidR="00C1276A" w:rsidRPr="00161363" w:rsidRDefault="00C1276A" w:rsidP="00023DD9"/>
    <w:p w:rsidR="00C1276A" w:rsidRPr="00161363" w:rsidRDefault="00C1276A" w:rsidP="00023DD9">
      <w:r w:rsidRPr="00161363">
        <w:t>Acknowledgement and receipt of report</w:t>
      </w:r>
    </w:p>
    <w:p w:rsidR="00C1276A" w:rsidRPr="00161363" w:rsidRDefault="00C1276A" w:rsidP="00023DD9"/>
    <w:p w:rsidR="00C1276A" w:rsidRPr="00161363" w:rsidRDefault="00C1276A" w:rsidP="00C1276A">
      <w:r w:rsidRPr="00161363">
        <w:t>I, the undersigned, Master of the vessel…………………………, hereby confirm that a copy of this report has been delivered to me on this date.</w:t>
      </w:r>
      <w:r w:rsidR="00B9429A">
        <w:t xml:space="preserve"> </w:t>
      </w:r>
      <w:r w:rsidRPr="00161363">
        <w:t>My signature does not constitute acceptance of any part of the contents of the report.</w:t>
      </w:r>
    </w:p>
    <w:p w:rsidR="00C1276A" w:rsidRPr="00161363" w:rsidRDefault="00C1276A" w:rsidP="00C1276A"/>
    <w:p w:rsidR="00C1276A" w:rsidRPr="00161363" w:rsidRDefault="00C1276A" w:rsidP="00C1276A">
      <w:r w:rsidRPr="00161363">
        <w:t>Vessel Master</w:t>
      </w:r>
    </w:p>
    <w:p w:rsidR="00C1276A" w:rsidRPr="00161363" w:rsidRDefault="00C1276A" w:rsidP="00C1276A">
      <w:r w:rsidRPr="00161363">
        <w:t xml:space="preserve">Full name………………………………………… Signature……………………………… </w:t>
      </w:r>
    </w:p>
    <w:p w:rsidR="00C1276A" w:rsidRPr="00161363" w:rsidRDefault="00C1276A" w:rsidP="00C1276A"/>
    <w:p w:rsidR="00293928" w:rsidRPr="00CC39F5" w:rsidRDefault="00C1276A" w:rsidP="000C10E8">
      <w:pPr>
        <w:spacing w:after="720"/>
      </w:pPr>
      <w:r w:rsidRPr="00161363">
        <w:t>Date………………………………</w:t>
      </w:r>
    </w:p>
    <w:sectPr w:rsidR="00293928" w:rsidRPr="00CC39F5" w:rsidSect="00EC6F4B">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31E1" w:rsidRDefault="00D131E1">
      <w:r>
        <w:separator/>
      </w:r>
    </w:p>
  </w:endnote>
  <w:endnote w:type="continuationSeparator" w:id="0">
    <w:p w:rsidR="00D131E1" w:rsidRDefault="00D13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31E1" w:rsidRDefault="00D131E1">
      <w:r>
        <w:separator/>
      </w:r>
    </w:p>
  </w:footnote>
  <w:footnote w:type="continuationSeparator" w:id="0">
    <w:p w:rsidR="00D131E1" w:rsidRDefault="00D13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76A" w:rsidRDefault="00C1276A">
    <w:pPr>
      <w:pStyle w:val="Header"/>
    </w:pPr>
    <w:r>
      <w:t>10-03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F4B" w:rsidRDefault="00C1276A" w:rsidP="00C1276A">
    <w:pPr>
      <w:pStyle w:val="oddheader"/>
    </w:pPr>
    <w:r>
      <w:t>10-03</w:t>
    </w:r>
  </w:p>
  <w:p w:rsidR="005F5C49" w:rsidDel="000A52F3" w:rsidRDefault="00A534C1" w:rsidP="000A52F3">
    <w:pPr>
      <w:pStyle w:val="oddheader"/>
      <w:rPr>
        <w:del w:id="25" w:author="Doro Forck" w:date="2019-11-05T15:08:00Z"/>
      </w:rPr>
    </w:pPr>
    <w:del w:id="26" w:author="Doro Forck" w:date="2019-11-05T15:08:00Z">
      <w:r w:rsidDel="000A52F3">
        <w:delText>V</w:delText>
      </w:r>
    </w:del>
    <w:ins w:id="27" w:author="Dane Cavanagh" w:date="2019-10-24T12:03:00Z">
      <w:del w:id="28" w:author="Doro Forck" w:date="2019-11-05T15:08:00Z">
        <w:r w:rsidR="00D12382" w:rsidDel="000A52F3">
          <w:delText>2</w:delText>
        </w:r>
      </w:del>
    </w:ins>
    <w:ins w:id="29" w:author="Eldene OShea" w:date="2019-10-22T21:53:00Z">
      <w:del w:id="30" w:author="Doro Forck" w:date="2019-11-05T15:08:00Z">
        <w:r w:rsidDel="000A52F3">
          <w:delText>1</w:delText>
        </w:r>
      </w:del>
    </w:ins>
    <w:del w:id="31" w:author="Doro Forck" w:date="2019-11-05T15:08:00Z">
      <w:r w:rsidR="005F5C49" w:rsidDel="000A52F3">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ro Forck">
    <w15:presenceInfo w15:providerId="AD" w15:userId="S::doro.forck@ccamlr.org::d056e02c-e77f-4f86-a37d-b68798e67412"/>
  </w15:person>
  <w15:person w15:author="Dane Cavanagh">
    <w15:presenceInfo w15:providerId="AD" w15:userId="S::dane.cavanagh@ccamlr.org::734492c5-5ecb-47a0-9d2d-4313b6e98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6145">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76A"/>
    <w:rsid w:val="00003392"/>
    <w:rsid w:val="00004F5C"/>
    <w:rsid w:val="0001722C"/>
    <w:rsid w:val="00023DD9"/>
    <w:rsid w:val="00037BD2"/>
    <w:rsid w:val="00043881"/>
    <w:rsid w:val="000573D8"/>
    <w:rsid w:val="00060309"/>
    <w:rsid w:val="000661FD"/>
    <w:rsid w:val="00066AB7"/>
    <w:rsid w:val="00080A49"/>
    <w:rsid w:val="00093133"/>
    <w:rsid w:val="000975BB"/>
    <w:rsid w:val="000A1872"/>
    <w:rsid w:val="000A52F3"/>
    <w:rsid w:val="000A67EA"/>
    <w:rsid w:val="000B4AC5"/>
    <w:rsid w:val="000B51C3"/>
    <w:rsid w:val="000B7B6A"/>
    <w:rsid w:val="000C10E8"/>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45E48"/>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542AE"/>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B75FC"/>
    <w:rsid w:val="005C1F61"/>
    <w:rsid w:val="005C3F8D"/>
    <w:rsid w:val="005C7C5F"/>
    <w:rsid w:val="005D5CD9"/>
    <w:rsid w:val="005F5C49"/>
    <w:rsid w:val="006019EE"/>
    <w:rsid w:val="006026A1"/>
    <w:rsid w:val="00605CD9"/>
    <w:rsid w:val="0060642C"/>
    <w:rsid w:val="00621841"/>
    <w:rsid w:val="00625F1E"/>
    <w:rsid w:val="006305C7"/>
    <w:rsid w:val="00634821"/>
    <w:rsid w:val="00643F4D"/>
    <w:rsid w:val="00645A6E"/>
    <w:rsid w:val="00671793"/>
    <w:rsid w:val="00677C74"/>
    <w:rsid w:val="00681DC3"/>
    <w:rsid w:val="006837FD"/>
    <w:rsid w:val="006A1BD3"/>
    <w:rsid w:val="006A2952"/>
    <w:rsid w:val="006A2A66"/>
    <w:rsid w:val="006A6AA2"/>
    <w:rsid w:val="006A7540"/>
    <w:rsid w:val="006D2FA7"/>
    <w:rsid w:val="006D5117"/>
    <w:rsid w:val="006E316B"/>
    <w:rsid w:val="006F4B0D"/>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07624"/>
    <w:rsid w:val="008165AC"/>
    <w:rsid w:val="008177D3"/>
    <w:rsid w:val="0082083D"/>
    <w:rsid w:val="00830965"/>
    <w:rsid w:val="00830B50"/>
    <w:rsid w:val="008350C8"/>
    <w:rsid w:val="00872317"/>
    <w:rsid w:val="00875386"/>
    <w:rsid w:val="008778F9"/>
    <w:rsid w:val="008834F8"/>
    <w:rsid w:val="008850B4"/>
    <w:rsid w:val="008A134A"/>
    <w:rsid w:val="008A5CC3"/>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3973"/>
    <w:rsid w:val="009B4669"/>
    <w:rsid w:val="009B7118"/>
    <w:rsid w:val="009C0EC7"/>
    <w:rsid w:val="009C1A0F"/>
    <w:rsid w:val="009D4AC8"/>
    <w:rsid w:val="009E6510"/>
    <w:rsid w:val="009F52D2"/>
    <w:rsid w:val="009F6452"/>
    <w:rsid w:val="00A073DF"/>
    <w:rsid w:val="00A12048"/>
    <w:rsid w:val="00A22F54"/>
    <w:rsid w:val="00A263D8"/>
    <w:rsid w:val="00A341CA"/>
    <w:rsid w:val="00A36B31"/>
    <w:rsid w:val="00A474CD"/>
    <w:rsid w:val="00A534C1"/>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9429A"/>
    <w:rsid w:val="00BA04BA"/>
    <w:rsid w:val="00BA450C"/>
    <w:rsid w:val="00BB28EA"/>
    <w:rsid w:val="00BD1298"/>
    <w:rsid w:val="00BD257F"/>
    <w:rsid w:val="00BD3E51"/>
    <w:rsid w:val="00BE33AB"/>
    <w:rsid w:val="00C002BA"/>
    <w:rsid w:val="00C06115"/>
    <w:rsid w:val="00C07CA7"/>
    <w:rsid w:val="00C1276A"/>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D61A8"/>
    <w:rsid w:val="00CE0217"/>
    <w:rsid w:val="00CE0C2B"/>
    <w:rsid w:val="00CE1A5E"/>
    <w:rsid w:val="00CE3143"/>
    <w:rsid w:val="00CF2351"/>
    <w:rsid w:val="00CF3BB0"/>
    <w:rsid w:val="00CF7698"/>
    <w:rsid w:val="00D12382"/>
    <w:rsid w:val="00D131E1"/>
    <w:rsid w:val="00D339A3"/>
    <w:rsid w:val="00D365B2"/>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4742E"/>
    <w:rsid w:val="00E545F3"/>
    <w:rsid w:val="00E63914"/>
    <w:rsid w:val="00E70990"/>
    <w:rsid w:val="00E755A7"/>
    <w:rsid w:val="00E8133A"/>
    <w:rsid w:val="00E81577"/>
    <w:rsid w:val="00EB7C92"/>
    <w:rsid w:val="00EC4BCA"/>
    <w:rsid w:val="00EC6F4B"/>
    <w:rsid w:val="00ED470D"/>
    <w:rsid w:val="00ED5F42"/>
    <w:rsid w:val="00EE14F2"/>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4e4e4,#ddd,silver,#b9b9b9"/>
    </o:shapedefaults>
    <o:shapelayout v:ext="edit">
      <o:idmap v:ext="edit" data="1"/>
    </o:shapelayout>
  </w:shapeDefaults>
  <w:decimalSymbol w:val="."/>
  <w:listSeparator w:val=","/>
  <w15:docId w15:val="{0AD7F959-653B-4263-B1BE-F99687E93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E4742E"/>
    <w:pPr>
      <w:spacing w:after="240"/>
      <w:ind w:left="567" w:hanging="567"/>
      <w:jc w:val="both"/>
    </w:pPr>
    <w:rPr>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E4742E"/>
    <w:rPr>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4EC14-42E3-4894-8DFD-BC38113D7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12</Pages>
  <Words>2153</Words>
  <Characters>12276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4</cp:revision>
  <cp:lastPrinted>2014-11-16T21:50:00Z</cp:lastPrinted>
  <dcterms:created xsi:type="dcterms:W3CDTF">2019-10-24T01:04:00Z</dcterms:created>
  <dcterms:modified xsi:type="dcterms:W3CDTF">2019-11-05T04:09:00Z</dcterms:modified>
</cp:coreProperties>
</file>