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77" w:type="dxa"/>
        <w:tblInd w:w="-98" w:type="dxa"/>
        <w:tblLayout w:type="fixed"/>
        <w:tblLook w:val="0000" w:firstRow="0" w:lastRow="0" w:firstColumn="0" w:lastColumn="0" w:noHBand="0" w:noVBand="0"/>
      </w:tblPr>
      <w:tblGrid>
        <w:gridCol w:w="6902"/>
        <w:gridCol w:w="2375"/>
      </w:tblGrid>
      <w:tr w:rsidR="009562A3" w:rsidRPr="00E26FAA" w:rsidTr="00377E76">
        <w:trPr>
          <w:trHeight w:val="864"/>
        </w:trPr>
        <w:tc>
          <w:tcPr>
            <w:tcW w:w="6902" w:type="dxa"/>
          </w:tcPr>
          <w:p w:rsidR="009562A3" w:rsidRPr="00E26FAA" w:rsidRDefault="00377E76" w:rsidP="00A052AA">
            <w:pPr>
              <w:pStyle w:val="conservationmeasuretitle1"/>
            </w:pPr>
            <w:bookmarkStart w:id="0" w:name="_Toc418689717"/>
            <w:bookmarkStart w:id="1" w:name="_Toc435711163"/>
            <w:r w:rsidRPr="00E26FAA">
              <w:rPr>
                <w:caps w:val="0"/>
              </w:rPr>
              <w:t xml:space="preserve">Conservation Measure </w:t>
            </w:r>
            <w:r w:rsidR="009562A3" w:rsidRPr="00E26FAA">
              <w:t>24-01 (</w:t>
            </w:r>
            <w:del w:id="2" w:author="Isaac Forster" w:date="2018-10-29T09:53:00Z">
              <w:r w:rsidR="009562A3" w:rsidRPr="00B86BF7" w:rsidDel="00B0041E">
                <w:delText>201</w:delText>
              </w:r>
              <w:r w:rsidR="009562A3" w:rsidDel="00B0041E">
                <w:delText>7</w:delText>
              </w:r>
            </w:del>
            <w:ins w:id="3" w:author="Isaac Forster" w:date="2018-10-29T09:53:00Z">
              <w:r w:rsidR="00B0041E" w:rsidRPr="00B86BF7">
                <w:t>201</w:t>
              </w:r>
              <w:r w:rsidR="00B0041E">
                <w:t>8</w:t>
              </w:r>
            </w:ins>
            <w:r w:rsidR="009562A3" w:rsidRPr="00E26FAA">
              <w:t>)</w:t>
            </w:r>
            <w:r w:rsidR="009562A3" w:rsidRPr="00E26FAA">
              <w:rPr>
                <w:b w:val="0"/>
                <w:bCs/>
                <w:vertAlign w:val="superscript"/>
              </w:rPr>
              <w:t>1,2</w:t>
            </w:r>
            <w:bookmarkEnd w:id="0"/>
            <w:bookmarkEnd w:id="1"/>
          </w:p>
          <w:p w:rsidR="009562A3" w:rsidRPr="002A55DA" w:rsidRDefault="009562A3" w:rsidP="00A052AA">
            <w:pPr>
              <w:pStyle w:val="conservationmeasuretitle2"/>
            </w:pPr>
            <w:bookmarkStart w:id="4" w:name="_Toc418689718"/>
            <w:bookmarkStart w:id="5" w:name="_Toc435711164"/>
            <w:r w:rsidRPr="003C3991">
              <w:t>The application of conservation measures to scientific research</w:t>
            </w:r>
            <w:bookmarkEnd w:id="4"/>
            <w:bookmarkEnd w:id="5"/>
          </w:p>
        </w:tc>
        <w:tc>
          <w:tcPr>
            <w:tcW w:w="2375" w:type="dxa"/>
          </w:tcPr>
          <w:tbl>
            <w:tblPr>
              <w:tblW w:w="1985" w:type="dxa"/>
              <w:tblInd w:w="2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85"/>
            </w:tblGrid>
            <w:tr w:rsidR="009562A3" w:rsidRPr="00E26FAA" w:rsidTr="00A052AA">
              <w:trPr>
                <w:cantSplit/>
              </w:trPr>
              <w:tc>
                <w:tcPr>
                  <w:tcW w:w="1985" w:type="dxa"/>
                </w:tcPr>
                <w:p w:rsidR="009562A3" w:rsidRPr="00E26FAA" w:rsidRDefault="009562A3" w:rsidP="00A052AA">
                  <w:pPr>
                    <w:pStyle w:val="circ"/>
                    <w:tabs>
                      <w:tab w:val="clear" w:pos="5100"/>
                      <w:tab w:val="right" w:pos="1705"/>
                    </w:tabs>
                    <w:spacing w:line="200" w:lineRule="atLeast"/>
                    <w:rPr>
                      <w:sz w:val="20"/>
                    </w:rPr>
                  </w:pPr>
                  <w:r w:rsidRPr="00E26FAA">
                    <w:rPr>
                      <w:sz w:val="20"/>
                    </w:rPr>
                    <w:t>Species</w:t>
                  </w:r>
                  <w:r>
                    <w:rPr>
                      <w:sz w:val="20"/>
                    </w:rPr>
                    <w:tab/>
                  </w:r>
                  <w:r w:rsidRPr="00E26FAA">
                    <w:rPr>
                      <w:sz w:val="20"/>
                    </w:rPr>
                    <w:t>all</w:t>
                  </w:r>
                </w:p>
              </w:tc>
            </w:tr>
            <w:tr w:rsidR="009562A3" w:rsidRPr="00E26FAA" w:rsidTr="00A052AA">
              <w:trPr>
                <w:cantSplit/>
              </w:trPr>
              <w:tc>
                <w:tcPr>
                  <w:tcW w:w="1985" w:type="dxa"/>
                </w:tcPr>
                <w:p w:rsidR="009562A3" w:rsidRPr="00E26FAA" w:rsidRDefault="009562A3" w:rsidP="00A052AA">
                  <w:pPr>
                    <w:pStyle w:val="Footer"/>
                    <w:tabs>
                      <w:tab w:val="right" w:pos="1705"/>
                    </w:tabs>
                    <w:spacing w:line="200" w:lineRule="atLeast"/>
                  </w:pPr>
                  <w:r w:rsidRPr="00E26FAA">
                    <w:t>Area</w:t>
                  </w:r>
                  <w:r>
                    <w:tab/>
                  </w:r>
                  <w:r w:rsidRPr="00E26FAA">
                    <w:t>all</w:t>
                  </w:r>
                </w:p>
              </w:tc>
            </w:tr>
            <w:tr w:rsidR="009562A3" w:rsidRPr="00E26FAA" w:rsidTr="00A052AA">
              <w:trPr>
                <w:cantSplit/>
              </w:trPr>
              <w:tc>
                <w:tcPr>
                  <w:tcW w:w="1985" w:type="dxa"/>
                </w:tcPr>
                <w:p w:rsidR="009562A3" w:rsidRPr="00E26FAA" w:rsidRDefault="009562A3" w:rsidP="00A052AA">
                  <w:pPr>
                    <w:pStyle w:val="Footer"/>
                    <w:tabs>
                      <w:tab w:val="right" w:pos="1705"/>
                    </w:tabs>
                    <w:spacing w:line="200" w:lineRule="atLeast"/>
                  </w:pPr>
                  <w:r w:rsidRPr="00E26FAA">
                    <w:t>Season</w:t>
                  </w:r>
                  <w:r>
                    <w:tab/>
                  </w:r>
                  <w:r w:rsidRPr="00E26FAA">
                    <w:t>all</w:t>
                  </w:r>
                </w:p>
              </w:tc>
            </w:tr>
            <w:tr w:rsidR="009562A3" w:rsidRPr="00E26FAA" w:rsidTr="00A052AA">
              <w:trPr>
                <w:cantSplit/>
              </w:trPr>
              <w:tc>
                <w:tcPr>
                  <w:tcW w:w="1985" w:type="dxa"/>
                </w:tcPr>
                <w:p w:rsidR="009562A3" w:rsidRPr="00E26FAA" w:rsidRDefault="009562A3" w:rsidP="00A052AA">
                  <w:pPr>
                    <w:tabs>
                      <w:tab w:val="right" w:pos="1705"/>
                    </w:tabs>
                    <w:spacing w:line="200" w:lineRule="atLeast"/>
                    <w:rPr>
                      <w:sz w:val="20"/>
                    </w:rPr>
                  </w:pPr>
                  <w:r w:rsidRPr="00E26FAA">
                    <w:rPr>
                      <w:sz w:val="20"/>
                    </w:rPr>
                    <w:t>Gear</w:t>
                  </w:r>
                  <w:r>
                    <w:rPr>
                      <w:sz w:val="20"/>
                    </w:rPr>
                    <w:tab/>
                  </w:r>
                  <w:r w:rsidRPr="00E26FAA">
                    <w:rPr>
                      <w:sz w:val="20"/>
                    </w:rPr>
                    <w:t>all</w:t>
                  </w:r>
                </w:p>
              </w:tc>
            </w:tr>
          </w:tbl>
          <w:p w:rsidR="009562A3" w:rsidRPr="00E26FAA" w:rsidRDefault="009562A3" w:rsidP="00A052AA">
            <w:pPr>
              <w:pStyle w:val="conservationmeasuretitle1"/>
            </w:pPr>
          </w:p>
        </w:tc>
      </w:tr>
    </w:tbl>
    <w:p w:rsidR="00BE6118" w:rsidRPr="005F04D2" w:rsidRDefault="00BE6118" w:rsidP="00BE6118">
      <w:pPr>
        <w:pStyle w:val="paragraphtext"/>
        <w:spacing w:before="240" w:after="220"/>
      </w:pPr>
      <w:r w:rsidRPr="002A55DA">
        <w:t>This conservation measure governs the application of conservation measures to scientific research and is adopted in accordance with Article IX of the Convention</w:t>
      </w:r>
      <w:r w:rsidRPr="005F04D2">
        <w:t>.</w:t>
      </w:r>
    </w:p>
    <w:p w:rsidR="00BE6118" w:rsidRPr="005F04D2" w:rsidRDefault="00BE6118" w:rsidP="00BE6118">
      <w:pPr>
        <w:pStyle w:val="paragraphtextnumbered"/>
        <w:spacing w:after="220"/>
      </w:pPr>
      <w:r w:rsidRPr="005F04D2">
        <w:t>1.</w:t>
      </w:r>
      <w:r w:rsidRPr="005F04D2">
        <w:tab/>
      </w:r>
      <w:r w:rsidRPr="002A55DA">
        <w:t>General application</w:t>
      </w:r>
      <w:r w:rsidRPr="005F04D2">
        <w:t>:</w:t>
      </w:r>
    </w:p>
    <w:p w:rsidR="00BE6118" w:rsidRPr="005F04D2" w:rsidRDefault="00BE6118" w:rsidP="00BE6118">
      <w:pPr>
        <w:pStyle w:val="subparagraphindented"/>
        <w:spacing w:after="220"/>
      </w:pPr>
      <w:r w:rsidRPr="005F04D2">
        <w:t>(a)</w:t>
      </w:r>
      <w:r w:rsidRPr="005F04D2">
        <w:tab/>
        <w:t>Catches taken by any vessel for research purposes will be considered as part of any catch limits in force for each species taken unless the catch limit in an area</w:t>
      </w:r>
      <w:r w:rsidRPr="005F04D2">
        <w:rPr>
          <w:vertAlign w:val="superscript"/>
        </w:rPr>
        <w:t>3</w:t>
      </w:r>
      <w:r w:rsidRPr="005F04D2">
        <w:t xml:space="preserve"> is set at zero.</w:t>
      </w:r>
    </w:p>
    <w:p w:rsidR="00BE6118" w:rsidRPr="005F04D2" w:rsidRDefault="00BE6118" w:rsidP="00BE6118">
      <w:pPr>
        <w:pStyle w:val="subparagraphindented"/>
        <w:spacing w:after="220"/>
      </w:pPr>
      <w:r w:rsidRPr="005F04D2">
        <w:t>(b)</w:t>
      </w:r>
      <w:r w:rsidRPr="005F04D2">
        <w:tab/>
        <w:t>In the event of research being undertaken in an area</w:t>
      </w:r>
      <w:r w:rsidRPr="005F04D2">
        <w:rPr>
          <w:vertAlign w:val="superscript"/>
        </w:rPr>
        <w:t>3</w:t>
      </w:r>
      <w:r w:rsidRPr="005F04D2">
        <w:t xml:space="preserve"> with a </w:t>
      </w:r>
      <w:proofErr w:type="gramStart"/>
      <w:r w:rsidRPr="005F04D2">
        <w:t>zero catch</w:t>
      </w:r>
      <w:proofErr w:type="gramEnd"/>
      <w:r w:rsidRPr="005F04D2">
        <w:t xml:space="preserve"> limit, then the catches adopted under paragraphs 2 or 3 below shall be considered to be the catch limit for the season in that area.</w:t>
      </w:r>
      <w:r w:rsidR="000D0F47">
        <w:t xml:space="preserve"> </w:t>
      </w:r>
      <w:r w:rsidRPr="005F04D2">
        <w:t>When such an area sits within a group of areas to which an overall catch limit applies, that overall catch limit shall not be exceeded</w:t>
      </w:r>
      <w:r>
        <w:t>,</w:t>
      </w:r>
      <w:r w:rsidRPr="005F04D2">
        <w:t xml:space="preserve"> including any catch taken for research purposes.</w:t>
      </w:r>
    </w:p>
    <w:p w:rsidR="00BE6118" w:rsidRPr="00581D53" w:rsidRDefault="00BE6118" w:rsidP="00BE6118">
      <w:pPr>
        <w:pStyle w:val="paragraphtextnumbered"/>
        <w:spacing w:after="220"/>
      </w:pPr>
      <w:r w:rsidRPr="005F04D2">
        <w:t>2.</w:t>
      </w:r>
      <w:r w:rsidRPr="005F04D2">
        <w:tab/>
        <w:t xml:space="preserve">Application to Members taking less than 50 tonnes of finfish </w:t>
      </w:r>
      <w:r w:rsidR="00EE5101">
        <w:t xml:space="preserve">in a </w:t>
      </w:r>
      <w:r w:rsidRPr="005F04D2">
        <w:t>season, including no more than</w:t>
      </w:r>
      <w:r w:rsidRPr="005F04D2">
        <w:rPr>
          <w:bCs w:val="0"/>
        </w:rPr>
        <w:t xml:space="preserve"> </w:t>
      </w:r>
      <w:r w:rsidRPr="005F04D2">
        <w:t>the</w:t>
      </w:r>
      <w:r w:rsidRPr="005F04D2">
        <w:rPr>
          <w:bCs w:val="0"/>
        </w:rPr>
        <w:t xml:space="preserve"> </w:t>
      </w:r>
      <w:r w:rsidRPr="005F04D2">
        <w:t xml:space="preserve">amounts specified for finfish taxa in Annex 24-01/B and less than 0.1% </w:t>
      </w:r>
      <w:r w:rsidRPr="00581D53">
        <w:t>of a given catch limit for non-finfish taxa indicated in Annex 24-01/B:</w:t>
      </w:r>
    </w:p>
    <w:p w:rsidR="00BE6118" w:rsidRPr="00581D53" w:rsidRDefault="00BE6118" w:rsidP="00BE6118">
      <w:pPr>
        <w:pStyle w:val="subparagraphindented"/>
        <w:spacing w:after="220"/>
      </w:pPr>
      <w:r w:rsidRPr="00581D53">
        <w:t>(a)</w:t>
      </w:r>
      <w:r w:rsidRPr="00581D53">
        <w:tab/>
        <w:t xml:space="preserve">Any Member planning to use a vessel or vessels for research purposes when the estimated </w:t>
      </w:r>
      <w:r w:rsidR="00EE5101">
        <w:t>seasonal</w:t>
      </w:r>
      <w:r w:rsidR="002B6676" w:rsidRPr="00581D53">
        <w:t xml:space="preserve"> </w:t>
      </w:r>
      <w:r w:rsidRPr="00581D53">
        <w:t>catch is as above</w:t>
      </w:r>
      <w:r w:rsidR="00CF685D">
        <w:t>,</w:t>
      </w:r>
      <w:r w:rsidRPr="00581D53">
        <w:t xml:space="preserve"> shall notify the Secretariat of the Commission which in turn will notify all Members immediately, according to the format provided in Annex 24-01/A</w:t>
      </w:r>
      <w:r w:rsidR="009562A3">
        <w:t>,</w:t>
      </w:r>
      <w:r w:rsidR="00AE66F9">
        <w:t xml:space="preserve"> </w:t>
      </w:r>
      <w:r w:rsidR="002E4C80">
        <w:t xml:space="preserve">format </w:t>
      </w:r>
      <w:r w:rsidR="00AE66F9">
        <w:t>1</w:t>
      </w:r>
      <w:r w:rsidRPr="00581D53">
        <w:t>.</w:t>
      </w:r>
    </w:p>
    <w:p w:rsidR="00BE6118" w:rsidRPr="00581D53" w:rsidRDefault="00BE6118" w:rsidP="00BE6118">
      <w:pPr>
        <w:pStyle w:val="subparagraphindented"/>
        <w:spacing w:after="220"/>
      </w:pPr>
      <w:r w:rsidRPr="00581D53">
        <w:t>(b)</w:t>
      </w:r>
      <w:r w:rsidRPr="00581D53">
        <w:tab/>
        <w:t>Vessels to which the provisions of paragraph 2(a) above apply, shall be exempt from conservation measures relating to mesh size regulations, prohibition of types of gear, closed areas, fishing seasons and size limits, and reporting system requirements other than those specified in paragraph 4 below.</w:t>
      </w:r>
    </w:p>
    <w:p w:rsidR="00BE6118" w:rsidRPr="00581D53" w:rsidRDefault="00BE6118" w:rsidP="00BE6118">
      <w:pPr>
        <w:pStyle w:val="paragraphtextnumbered"/>
        <w:spacing w:after="220"/>
      </w:pPr>
      <w:r w:rsidRPr="00581D53">
        <w:tab/>
        <w:t>For krill and finfish, this paragraph does not apply for catches less than 1 tonne.</w:t>
      </w:r>
    </w:p>
    <w:p w:rsidR="00BE6118" w:rsidRPr="00581D53" w:rsidRDefault="00BE6118" w:rsidP="00B355A2">
      <w:pPr>
        <w:pStyle w:val="paragraphtextnumbered"/>
        <w:spacing w:after="220"/>
      </w:pPr>
      <w:r w:rsidRPr="00581D53">
        <w:t>3.</w:t>
      </w:r>
      <w:r w:rsidRPr="00581D53">
        <w:tab/>
        <w:t>Application to Members taking more than 50 tonnes of finfish or more than the amounts specified for finfish taxa in Annex 24-01/B or more than 0.1% of a given catch limit for non-finfish taxa indicated in Annex 24-01/B:</w:t>
      </w:r>
    </w:p>
    <w:p w:rsidR="00BE6118" w:rsidRPr="00581D53" w:rsidRDefault="00BE6118" w:rsidP="00BE6118">
      <w:pPr>
        <w:pStyle w:val="subparagraphindented"/>
        <w:spacing w:after="220"/>
      </w:pPr>
      <w:r w:rsidRPr="00581D53">
        <w:t>(a)</w:t>
      </w:r>
      <w:r w:rsidRPr="00581D53">
        <w:tab/>
        <w:t xml:space="preserve">Any Member planning to use any type of vessel or vessels to conduct fishing for research purposes when the estimated </w:t>
      </w:r>
      <w:r w:rsidR="00EE5101">
        <w:t xml:space="preserve">seasonal </w:t>
      </w:r>
      <w:r w:rsidR="002B6676">
        <w:t xml:space="preserve">research </w:t>
      </w:r>
      <w:r w:rsidRPr="00581D53">
        <w:t>catch is as above, shall notify the Commission and provide the opportunity for other Members to review and comment on its Research Plan.</w:t>
      </w:r>
      <w:r w:rsidR="000D0F47">
        <w:t xml:space="preserve"> </w:t>
      </w:r>
      <w:r w:rsidRPr="00581D53">
        <w:t>The plan shall be</w:t>
      </w:r>
      <w:r w:rsidR="00E158E8">
        <w:t xml:space="preserve"> </w:t>
      </w:r>
      <w:r w:rsidR="00E158E8" w:rsidRPr="00582F24">
        <w:t xml:space="preserve">submitted to the Secretariat by 1 June, for review </w:t>
      </w:r>
      <w:r w:rsidR="007E3CB9">
        <w:t xml:space="preserve">by </w:t>
      </w:r>
      <w:r w:rsidR="00E158E8" w:rsidRPr="00053C20">
        <w:t>the</w:t>
      </w:r>
      <w:r w:rsidR="00E158E8" w:rsidRPr="00582F24">
        <w:t xml:space="preserve"> </w:t>
      </w:r>
      <w:r w:rsidR="007E3CB9">
        <w:t>relevant working group</w:t>
      </w:r>
      <w:r w:rsidR="00565AA1">
        <w:t>(s)</w:t>
      </w:r>
      <w:r w:rsidR="007E3CB9">
        <w:t xml:space="preserve"> of the </w:t>
      </w:r>
      <w:r w:rsidR="00E158E8" w:rsidRPr="00582F24">
        <w:t>Scientific Committee. Plans submitted after 1 June will not be considered</w:t>
      </w:r>
      <w:r w:rsidRPr="00581D53">
        <w:t>.</w:t>
      </w:r>
      <w:r w:rsidR="00AE66F9">
        <w:t xml:space="preserve"> The Secretariat shall post all Research Plans received by the 1 June deadline no later than 8 June on the password</w:t>
      </w:r>
      <w:r w:rsidR="00CF685D">
        <w:t>-</w:t>
      </w:r>
      <w:r w:rsidR="00AE66F9">
        <w:t>protected part of the CCAMLR website.</w:t>
      </w:r>
      <w:r w:rsidR="000D0F47">
        <w:t xml:space="preserve"> </w:t>
      </w:r>
      <w:r w:rsidRPr="00581D53">
        <w:t>Based on the submitted Research Plan and any advice provided by the appropriate working group, the Scientific Committee will provide advice to the Commission where the review process will be concluded.</w:t>
      </w:r>
      <w:r w:rsidR="000D0F47">
        <w:t xml:space="preserve"> </w:t>
      </w:r>
      <w:r w:rsidRPr="00581D53">
        <w:t>Until the review process is complete, the planned fishing for research purposes shall not proceed.</w:t>
      </w:r>
    </w:p>
    <w:p w:rsidR="00BE6118" w:rsidRPr="005F04D2" w:rsidRDefault="00BE6118" w:rsidP="00BE6118">
      <w:pPr>
        <w:pStyle w:val="subparagraphindented"/>
        <w:rPr>
          <w:szCs w:val="24"/>
        </w:rPr>
      </w:pPr>
      <w:r w:rsidRPr="0033097C">
        <w:lastRenderedPageBreak/>
        <w:t>(b)</w:t>
      </w:r>
      <w:r w:rsidRPr="0033097C">
        <w:tab/>
        <w:t xml:space="preserve">Research Plans shall be reported in accordance with the standardised guidelines </w:t>
      </w:r>
      <w:r w:rsidRPr="0033097C">
        <w:rPr>
          <w:szCs w:val="24"/>
        </w:rPr>
        <w:t>and format adopted by the Scientific Committee, given in Annex 24-01/A</w:t>
      </w:r>
      <w:r w:rsidR="00CF685D">
        <w:rPr>
          <w:szCs w:val="24"/>
        </w:rPr>
        <w:t>,</w:t>
      </w:r>
      <w:r w:rsidR="00AE66F9">
        <w:rPr>
          <w:szCs w:val="24"/>
        </w:rPr>
        <w:t xml:space="preserve"> </w:t>
      </w:r>
      <w:r w:rsidR="002E4C80">
        <w:rPr>
          <w:szCs w:val="24"/>
        </w:rPr>
        <w:t xml:space="preserve">format </w:t>
      </w:r>
      <w:r w:rsidR="00AE66F9">
        <w:rPr>
          <w:szCs w:val="24"/>
        </w:rPr>
        <w:t>2</w:t>
      </w:r>
      <w:r w:rsidRPr="0033097C">
        <w:rPr>
          <w:szCs w:val="24"/>
        </w:rPr>
        <w:t>.</w:t>
      </w:r>
    </w:p>
    <w:p w:rsidR="00BE6118" w:rsidRDefault="00BE6118" w:rsidP="00BE6118">
      <w:pPr>
        <w:pStyle w:val="subparagraphindented"/>
        <w:rPr>
          <w:szCs w:val="24"/>
        </w:rPr>
      </w:pPr>
      <w:r w:rsidRPr="005F04D2">
        <w:rPr>
          <w:szCs w:val="24"/>
        </w:rPr>
        <w:t xml:space="preserve">(c) </w:t>
      </w:r>
      <w:r w:rsidRPr="005F04D2">
        <w:rPr>
          <w:szCs w:val="24"/>
        </w:rPr>
        <w:tab/>
        <w:t>Each fishing vessel</w:t>
      </w:r>
      <w:r w:rsidRPr="005F04D2">
        <w:rPr>
          <w:szCs w:val="24"/>
          <w:vertAlign w:val="superscript"/>
        </w:rPr>
        <w:t>4</w:t>
      </w:r>
      <w:r w:rsidRPr="005F04D2">
        <w:rPr>
          <w:szCs w:val="24"/>
        </w:rPr>
        <w:t xml:space="preserve"> conducting fishing for research purposes shall have at least two scientific observers, one of whom shall be an observer appointed in accordance with the CCAMLR Scheme of International Scientific Observation, on board throughout all fishing activities within the fishing period.</w:t>
      </w:r>
    </w:p>
    <w:p w:rsidR="00E158E8" w:rsidRPr="002A05EE" w:rsidRDefault="00E158E8" w:rsidP="00E158E8">
      <w:pPr>
        <w:pStyle w:val="subparagraphindented"/>
        <w:rPr>
          <w:szCs w:val="24"/>
        </w:rPr>
      </w:pPr>
      <w:r>
        <w:rPr>
          <w:szCs w:val="24"/>
        </w:rPr>
        <w:t>(d)</w:t>
      </w:r>
      <w:r>
        <w:rPr>
          <w:szCs w:val="24"/>
        </w:rPr>
        <w:tab/>
      </w:r>
      <w:r w:rsidR="002B6676">
        <w:rPr>
          <w:szCs w:val="24"/>
        </w:rPr>
        <w:t xml:space="preserve">When the review process </w:t>
      </w:r>
      <w:r w:rsidRPr="00E158E8">
        <w:rPr>
          <w:szCs w:val="24"/>
        </w:rPr>
        <w:t xml:space="preserve">in paragraph 3(a) </w:t>
      </w:r>
      <w:r w:rsidR="002B6676">
        <w:rPr>
          <w:szCs w:val="24"/>
        </w:rPr>
        <w:t>is complete</w:t>
      </w:r>
      <w:r w:rsidRPr="00E158E8">
        <w:rPr>
          <w:szCs w:val="24"/>
        </w:rPr>
        <w:t>,</w:t>
      </w:r>
      <w:r w:rsidR="00451F8A">
        <w:rPr>
          <w:szCs w:val="24"/>
        </w:rPr>
        <w:t xml:space="preserve"> beginning with the 2018/19 season</w:t>
      </w:r>
      <w:r w:rsidR="00CF685D">
        <w:rPr>
          <w:szCs w:val="24"/>
        </w:rPr>
        <w:t>,</w:t>
      </w:r>
      <w:r w:rsidRPr="00E158E8">
        <w:rPr>
          <w:szCs w:val="24"/>
        </w:rPr>
        <w:t xml:space="preserve"> the Commission shall annually u</w:t>
      </w:r>
      <w:r w:rsidR="00AE66F9">
        <w:rPr>
          <w:szCs w:val="24"/>
        </w:rPr>
        <w:t>pdate Conservation Measure 24-05</w:t>
      </w:r>
      <w:r w:rsidRPr="00E158E8">
        <w:rPr>
          <w:szCs w:val="24"/>
        </w:rPr>
        <w:t xml:space="preserve"> to include, for each research plan</w:t>
      </w:r>
      <w:r w:rsidR="00AE66F9">
        <w:rPr>
          <w:szCs w:val="24"/>
        </w:rPr>
        <w:t xml:space="preserve"> authoris</w:t>
      </w:r>
      <w:r w:rsidRPr="0002795C">
        <w:rPr>
          <w:szCs w:val="24"/>
        </w:rPr>
        <w:t>ed to proceed pursuant to paragraph 3(a), all applicable requirements (not otherwise provided for in this paragraph or in paragraphs</w:t>
      </w:r>
      <w:r w:rsidRPr="00C17831">
        <w:rPr>
          <w:szCs w:val="24"/>
        </w:rPr>
        <w:t xml:space="preserve"> 4 and 5),</w:t>
      </w:r>
      <w:r w:rsidRPr="00C17831" w:rsidDel="00A86FC5">
        <w:rPr>
          <w:szCs w:val="24"/>
        </w:rPr>
        <w:t xml:space="preserve"> </w:t>
      </w:r>
      <w:r w:rsidR="002E4C80">
        <w:rPr>
          <w:szCs w:val="24"/>
        </w:rPr>
        <w:t>and any exemptions</w:t>
      </w:r>
      <w:r w:rsidRPr="00C17831">
        <w:rPr>
          <w:szCs w:val="24"/>
        </w:rPr>
        <w:t xml:space="preserve"> pursuant to Annex 24-01/A</w:t>
      </w:r>
      <w:r w:rsidR="00CF685D">
        <w:rPr>
          <w:szCs w:val="24"/>
        </w:rPr>
        <w:t>,</w:t>
      </w:r>
      <w:r w:rsidRPr="00C17831">
        <w:rPr>
          <w:szCs w:val="24"/>
        </w:rPr>
        <w:t xml:space="preserve"> </w:t>
      </w:r>
      <w:r w:rsidR="00CF685D">
        <w:rPr>
          <w:szCs w:val="24"/>
        </w:rPr>
        <w:t>f</w:t>
      </w:r>
      <w:r w:rsidRPr="00C17831">
        <w:rPr>
          <w:szCs w:val="24"/>
        </w:rPr>
        <w:t>ormat 2</w:t>
      </w:r>
      <w:r w:rsidR="00CF685D">
        <w:rPr>
          <w:szCs w:val="24"/>
        </w:rPr>
        <w:t>,</w:t>
      </w:r>
      <w:r w:rsidR="00AE66F9">
        <w:rPr>
          <w:szCs w:val="24"/>
        </w:rPr>
        <w:t xml:space="preserve"> that are agreed by the Commission</w:t>
      </w:r>
      <w:r w:rsidRPr="00C17831">
        <w:rPr>
          <w:szCs w:val="24"/>
        </w:rPr>
        <w:t xml:space="preserve">. </w:t>
      </w:r>
    </w:p>
    <w:p w:rsidR="00BE6118" w:rsidRPr="005F04D2" w:rsidRDefault="00BE6118" w:rsidP="00BE6118">
      <w:pPr>
        <w:pStyle w:val="paragraphtextnumbered"/>
      </w:pPr>
      <w:r w:rsidRPr="005F04D2">
        <w:t>4.</w:t>
      </w:r>
      <w:r w:rsidRPr="005F04D2">
        <w:tab/>
        <w:t>Reporting requirements for these research activities are:</w:t>
      </w:r>
    </w:p>
    <w:p w:rsidR="00BE6118" w:rsidRPr="00261D4A" w:rsidRDefault="00BE6118" w:rsidP="00BE6118">
      <w:pPr>
        <w:pStyle w:val="subparagraphindented"/>
      </w:pPr>
      <w:r w:rsidRPr="005F04D2">
        <w:t>(a)</w:t>
      </w:r>
      <w:r w:rsidRPr="005F04D2">
        <w:tab/>
      </w:r>
      <w:r w:rsidRPr="00261D4A">
        <w:t xml:space="preserve">The </w:t>
      </w:r>
      <w:r w:rsidRPr="00261D4A">
        <w:rPr>
          <w:caps/>
        </w:rPr>
        <w:t xml:space="preserve">CCAMLR </w:t>
      </w:r>
      <w:r w:rsidRPr="00261D4A">
        <w:t>within-season five-day reporting system shall apply, except for</w:t>
      </w:r>
      <w:r w:rsidRPr="00441286">
        <w:t>:</w:t>
      </w:r>
      <w:r>
        <w:t xml:space="preserve"> </w:t>
      </w:r>
      <w:r w:rsidRPr="00441286">
        <w:t>(</w:t>
      </w:r>
      <w:proofErr w:type="spellStart"/>
      <w:r w:rsidRPr="00441286">
        <w:t>i</w:t>
      </w:r>
      <w:proofErr w:type="spellEnd"/>
      <w:r w:rsidRPr="00441286">
        <w:t>)</w:t>
      </w:r>
      <w:r>
        <w:t> </w:t>
      </w:r>
      <w:r w:rsidRPr="00261D4A">
        <w:t>exploratory finfish fisheries</w:t>
      </w:r>
      <w:r>
        <w:t>,</w:t>
      </w:r>
      <w:r w:rsidRPr="00261D4A">
        <w:t xml:space="preserve"> where the daily reporting system (Conservation Measure 23-07) shall apply</w:t>
      </w:r>
      <w:r w:rsidRPr="00441286">
        <w:t>; (ii) exploratory krill fisheries, where the reporting system in Conservation Measure 51-04 shall apply; and (iii) other krill fisheries with a catch limit greater than zero, where the reporting system in Conservation Measure 23-06 shall apply</w:t>
      </w:r>
      <w:r w:rsidRPr="009F2449">
        <w:t>.</w:t>
      </w:r>
    </w:p>
    <w:p w:rsidR="00BE6118" w:rsidRPr="00261D4A" w:rsidRDefault="00BE6118" w:rsidP="00BE6118">
      <w:pPr>
        <w:pStyle w:val="subparagraphindented"/>
      </w:pPr>
      <w:r w:rsidRPr="00261D4A">
        <w:t>(b)</w:t>
      </w:r>
      <w:r w:rsidRPr="00261D4A">
        <w:tab/>
        <w:t xml:space="preserve">All research catches shall be reported to </w:t>
      </w:r>
      <w:r w:rsidRPr="00261D4A">
        <w:rPr>
          <w:caps/>
        </w:rPr>
        <w:t>ccamlr</w:t>
      </w:r>
      <w:r w:rsidRPr="00261D4A">
        <w:t xml:space="preserve"> as part of the annual </w:t>
      </w:r>
      <w:r w:rsidRPr="00261D4A">
        <w:rPr>
          <w:caps/>
        </w:rPr>
        <w:t>statlant</w:t>
      </w:r>
      <w:r w:rsidRPr="00261D4A">
        <w:t xml:space="preserve"> returns.</w:t>
      </w:r>
    </w:p>
    <w:p w:rsidR="00BE6118" w:rsidRPr="00261D4A" w:rsidRDefault="00BE6118" w:rsidP="00BE6118">
      <w:pPr>
        <w:pStyle w:val="subparagraphindented"/>
      </w:pPr>
      <w:r w:rsidRPr="00261D4A">
        <w:t>(c)</w:t>
      </w:r>
      <w:r w:rsidRPr="00261D4A">
        <w:tab/>
        <w:t>A summary of the results of any research subject to the above provisions shall be provided to the Secretariat within 180 days of the completion of the research fishing.</w:t>
      </w:r>
      <w:r w:rsidR="000D0F47">
        <w:t xml:space="preserve"> </w:t>
      </w:r>
      <w:r w:rsidRPr="00261D4A">
        <w:t>Members shall provide a full report to the Scientific Committee within 12</w:t>
      </w:r>
      <w:r w:rsidR="000D0F47">
        <w:t> </w:t>
      </w:r>
      <w:r w:rsidRPr="00261D4A">
        <w:t>months for review and comment.</w:t>
      </w:r>
    </w:p>
    <w:p w:rsidR="00BE6118" w:rsidRPr="00261D4A" w:rsidRDefault="00BE6118" w:rsidP="00BE6118">
      <w:pPr>
        <w:pStyle w:val="subparagraphindented"/>
      </w:pPr>
      <w:r w:rsidRPr="00261D4A">
        <w:t>(d)</w:t>
      </w:r>
      <w:r w:rsidRPr="00261D4A">
        <w:tab/>
        <w:t xml:space="preserve">Catch, effort and biological data resulting from research fishing </w:t>
      </w:r>
      <w:r w:rsidR="00E158E8">
        <w:t>shall</w:t>
      </w:r>
      <w:r w:rsidR="00E158E8" w:rsidRPr="00261D4A">
        <w:t xml:space="preserve"> </w:t>
      </w:r>
      <w:r w:rsidRPr="00261D4A">
        <w:t>be reported to the Secretariat according to the following haul</w:t>
      </w:r>
      <w:r w:rsidRPr="00261D4A">
        <w:noBreakHyphen/>
        <w:t>by</w:t>
      </w:r>
      <w:r w:rsidRPr="00261D4A">
        <w:noBreakHyphen/>
        <w:t>haul reporting formats:</w:t>
      </w:r>
    </w:p>
    <w:p w:rsidR="00BE6118" w:rsidRPr="00261D4A" w:rsidRDefault="00BE6118" w:rsidP="00BE6118">
      <w:pPr>
        <w:pStyle w:val="subsubparagraphindented"/>
      </w:pPr>
      <w:r>
        <w:t>(</w:t>
      </w:r>
      <w:proofErr w:type="spellStart"/>
      <w:r>
        <w:t>i</w:t>
      </w:r>
      <w:proofErr w:type="spellEnd"/>
      <w:r>
        <w:t>)</w:t>
      </w:r>
      <w:r>
        <w:tab/>
      </w:r>
      <w:r w:rsidRPr="00261D4A">
        <w:t xml:space="preserve">Fishing vessels conducting fishing for research purposes in accordance with this </w:t>
      </w:r>
      <w:r>
        <w:t>c</w:t>
      </w:r>
      <w:r w:rsidRPr="00261D4A">
        <w:t xml:space="preserve">onservation </w:t>
      </w:r>
      <w:r>
        <w:t>m</w:t>
      </w:r>
      <w:r w:rsidRPr="00261D4A">
        <w:t xml:space="preserve">easure or Conservation Measure 21-02 </w:t>
      </w:r>
      <w:r w:rsidR="00E158E8">
        <w:t>shall</w:t>
      </w:r>
      <w:r w:rsidR="00E158E8" w:rsidRPr="00261D4A">
        <w:t xml:space="preserve"> </w:t>
      </w:r>
      <w:r w:rsidRPr="00261D4A">
        <w:t xml:space="preserve">report catch and effort data according to Conservation Measure 23-04 (trawl fisheries </w:t>
      </w:r>
      <w:r>
        <w:t>f</w:t>
      </w:r>
      <w:r w:rsidRPr="00261D4A">
        <w:t xml:space="preserve">orm C1, longline fisheries </w:t>
      </w:r>
      <w:r>
        <w:t>f</w:t>
      </w:r>
      <w:r w:rsidRPr="00261D4A">
        <w:t xml:space="preserve">orm C2, or pot fisheries </w:t>
      </w:r>
      <w:r>
        <w:t>f</w:t>
      </w:r>
      <w:r w:rsidRPr="00261D4A">
        <w:t>orm C5) and biological data as required in Conservation Measure 23</w:t>
      </w:r>
      <w:r w:rsidRPr="00261D4A">
        <w:noBreakHyphen/>
        <w:t>05.</w:t>
      </w:r>
    </w:p>
    <w:p w:rsidR="00BE6118" w:rsidRPr="00261D4A" w:rsidRDefault="00BE6118" w:rsidP="00BE6118">
      <w:pPr>
        <w:pStyle w:val="subsubparagraphindented"/>
      </w:pPr>
      <w:r>
        <w:t>(ii)</w:t>
      </w:r>
      <w:r>
        <w:tab/>
      </w:r>
      <w:r w:rsidRPr="00261D4A">
        <w:t xml:space="preserve">Vessels undertaking trawl surveys in accordance with this </w:t>
      </w:r>
      <w:r>
        <w:t>c</w:t>
      </w:r>
      <w:r w:rsidRPr="00261D4A">
        <w:t xml:space="preserve">onservation </w:t>
      </w:r>
      <w:r>
        <w:t>m</w:t>
      </w:r>
      <w:r w:rsidRPr="00261D4A">
        <w:t>easure should report catch, effort and biological data according to the reporting format for research vessels (C4) and would not be required to complete C1 data.</w:t>
      </w:r>
    </w:p>
    <w:p w:rsidR="00BE6118" w:rsidRPr="005F04D2" w:rsidRDefault="00BE6118" w:rsidP="008A384F">
      <w:pPr>
        <w:pStyle w:val="paragraphtextnumbered"/>
        <w:keepNext/>
      </w:pPr>
      <w:r w:rsidRPr="005F04D2">
        <w:lastRenderedPageBreak/>
        <w:t>5.</w:t>
      </w:r>
      <w:r w:rsidRPr="005F04D2">
        <w:tab/>
        <w:t>Other requirements for these research activities are:</w:t>
      </w:r>
    </w:p>
    <w:p w:rsidR="00BE6118" w:rsidRPr="005F04D2" w:rsidRDefault="00BE6118" w:rsidP="008A384F">
      <w:pPr>
        <w:pStyle w:val="subparagraphindented"/>
        <w:keepLines/>
      </w:pPr>
      <w:r w:rsidRPr="005F04D2">
        <w:t xml:space="preserve">(a) </w:t>
      </w:r>
      <w:r w:rsidRPr="005F04D2">
        <w:tab/>
        <w:t>All vessels conducting research fishing under the research exemption, during a voyage that invo</w:t>
      </w:r>
      <w:r w:rsidR="004D5474">
        <w:t>lv</w:t>
      </w:r>
      <w:r w:rsidRPr="005F04D2">
        <w:t xml:space="preserve">es any commercial fishing, shall be linked to an automated satellite-linked vessel monitoring system in accordance with Conservation Measure 10-04. </w:t>
      </w:r>
    </w:p>
    <w:p w:rsidR="00BE6118" w:rsidRPr="005F04D2" w:rsidRDefault="00BE6118" w:rsidP="00BE6118">
      <w:pPr>
        <w:pStyle w:val="FootnoteText"/>
        <w:ind w:left="851"/>
      </w:pPr>
      <w:r w:rsidRPr="005F04D2">
        <w:rPr>
          <w:vertAlign w:val="superscript"/>
        </w:rPr>
        <w:t>1</w:t>
      </w:r>
      <w:r w:rsidRPr="005F04D2">
        <w:tab/>
        <w:t>Except for waters adjacent to the Kerguelen and Crozet Islands</w:t>
      </w:r>
    </w:p>
    <w:p w:rsidR="00BE6118" w:rsidRPr="005F04D2" w:rsidRDefault="00BE6118" w:rsidP="00BE6118">
      <w:pPr>
        <w:pStyle w:val="FootnoteText"/>
        <w:ind w:left="851"/>
      </w:pPr>
      <w:r w:rsidRPr="005F04D2">
        <w:rPr>
          <w:vertAlign w:val="superscript"/>
        </w:rPr>
        <w:t>2</w:t>
      </w:r>
      <w:r w:rsidRPr="005F04D2">
        <w:tab/>
        <w:t>Except for waters adjacent to the Prince Edward Islands</w:t>
      </w:r>
    </w:p>
    <w:p w:rsidR="00BE6118" w:rsidRPr="005F04D2" w:rsidRDefault="00BE6118" w:rsidP="00BE6118">
      <w:pPr>
        <w:pStyle w:val="FootnoteText"/>
        <w:ind w:left="851"/>
      </w:pPr>
      <w:r w:rsidRPr="005F04D2">
        <w:rPr>
          <w:vertAlign w:val="superscript"/>
        </w:rPr>
        <w:t>3</w:t>
      </w:r>
      <w:r w:rsidRPr="005F04D2">
        <w:tab/>
        <w:t xml:space="preserve">Any management area including subarea, division or SSRU, whichever is designated as a </w:t>
      </w:r>
      <w:proofErr w:type="gramStart"/>
      <w:r w:rsidRPr="005F04D2">
        <w:t>zero catch</w:t>
      </w:r>
      <w:proofErr w:type="gramEnd"/>
      <w:r w:rsidRPr="005F04D2">
        <w:t xml:space="preserve"> limit.</w:t>
      </w:r>
    </w:p>
    <w:p w:rsidR="00BE6118" w:rsidRPr="00441286" w:rsidRDefault="00BE6118" w:rsidP="00BE6118">
      <w:pPr>
        <w:pStyle w:val="FootnoteText"/>
        <w:keepLines/>
        <w:spacing w:after="480"/>
        <w:ind w:left="851"/>
      </w:pPr>
      <w:r w:rsidRPr="005F04D2">
        <w:rPr>
          <w:vertAlign w:val="superscript"/>
        </w:rPr>
        <w:t>4</w:t>
      </w:r>
      <w:r w:rsidRPr="005F04D2">
        <w:rPr>
          <w:vertAlign w:val="superscript"/>
        </w:rPr>
        <w:tab/>
      </w:r>
      <w:r w:rsidRPr="005F04D2">
        <w:t xml:space="preserve">In the case of krill research undertaken by fishing vessels, the presence of qualified research </w:t>
      </w:r>
      <w:r w:rsidRPr="00E10636">
        <w:t>scientist</w:t>
      </w:r>
      <w:r w:rsidRPr="00441286">
        <w:t>(</w:t>
      </w:r>
      <w:r w:rsidRPr="00E10636">
        <w:t>s</w:t>
      </w:r>
      <w:r w:rsidRPr="00441286">
        <w:t>)</w:t>
      </w:r>
      <w:r w:rsidRPr="005F04D2">
        <w:t xml:space="preserve"> on board </w:t>
      </w:r>
      <w:r w:rsidRPr="00441286">
        <w:t xml:space="preserve">is needed to </w:t>
      </w:r>
      <w:r w:rsidRPr="005F04D2">
        <w:t xml:space="preserve">conduct the notified </w:t>
      </w:r>
      <w:r>
        <w:t>R</w:t>
      </w:r>
      <w:r w:rsidRPr="005F04D2">
        <w:t xml:space="preserve">esearch </w:t>
      </w:r>
      <w:r>
        <w:t>P</w:t>
      </w:r>
      <w:r w:rsidRPr="005F04D2">
        <w:t>lan</w:t>
      </w:r>
      <w:r>
        <w:t xml:space="preserve">. </w:t>
      </w:r>
      <w:r w:rsidRPr="00441286">
        <w:t xml:space="preserve">In areas where there are no existing catch limits for krill, in accordance with Conservation Measure 51-04, one additional scientist who </w:t>
      </w:r>
      <w:r w:rsidRPr="005F04D2">
        <w:t>is a national of a Member other than the Member undertaking the research, shall be deemed to fulfil the requirements of paragraph 3(c)</w:t>
      </w:r>
      <w:r>
        <w:t>.</w:t>
      </w:r>
      <w:r w:rsidRPr="00441286">
        <w:t xml:space="preserve"> Where the krill research is to be conducted in areas where there are existing catch limits, the vessel must carry at least one scientific observer appointed in accordance with the CCAMLR Scheme of International Scientific Observation or at least one scientific observer appointed by the Contracting Party to fulfil the requirements of paragraph 3(c).</w:t>
      </w:r>
    </w:p>
    <w:p w:rsidR="00BE6118" w:rsidRPr="005F04D2" w:rsidRDefault="002A0D45" w:rsidP="00BE6118">
      <w:pPr>
        <w:pStyle w:val="cmannexno"/>
      </w:pPr>
      <w:bookmarkStart w:id="6" w:name="_Toc418689719"/>
      <w:bookmarkStart w:id="7" w:name="_Toc435711165"/>
      <w:r w:rsidRPr="00AA33E9">
        <w:rPr>
          <w:caps w:val="0"/>
        </w:rPr>
        <w:t>Annex</w:t>
      </w:r>
      <w:r w:rsidRPr="005F04D2">
        <w:rPr>
          <w:caps w:val="0"/>
        </w:rPr>
        <w:t xml:space="preserve"> </w:t>
      </w:r>
      <w:r w:rsidR="00BE6118" w:rsidRPr="005F04D2">
        <w:t>24-01/A</w:t>
      </w:r>
      <w:bookmarkEnd w:id="6"/>
      <w:bookmarkEnd w:id="7"/>
    </w:p>
    <w:p w:rsidR="00BE6118" w:rsidRDefault="002A0D45" w:rsidP="00BE6118">
      <w:pPr>
        <w:pStyle w:val="appendixtitle"/>
        <w:spacing w:after="480"/>
      </w:pPr>
      <w:r>
        <w:rPr>
          <w:caps w:val="0"/>
        </w:rPr>
        <w:t xml:space="preserve">Formats for </w:t>
      </w:r>
      <w:r w:rsidR="003727AD">
        <w:rPr>
          <w:caps w:val="0"/>
        </w:rPr>
        <w:t>notification of research vessel activity</w:t>
      </w:r>
    </w:p>
    <w:p w:rsidR="00BE6118" w:rsidRDefault="00BE6118" w:rsidP="00BE6118">
      <w:pPr>
        <w:widowControl w:val="0"/>
        <w:spacing w:after="240"/>
        <w:jc w:val="right"/>
        <w:rPr>
          <w:b/>
          <w:caps/>
        </w:rPr>
      </w:pPr>
      <w:bookmarkStart w:id="8" w:name="_GoBack"/>
      <w:bookmarkEnd w:id="8"/>
      <w:r>
        <w:t>Format 1</w:t>
      </w:r>
    </w:p>
    <w:p w:rsidR="00BE6118" w:rsidRDefault="008F0B46" w:rsidP="00BE6118">
      <w:pPr>
        <w:pStyle w:val="appendixtitle"/>
        <w:spacing w:after="480"/>
      </w:pPr>
      <w:r>
        <w:rPr>
          <w:caps w:val="0"/>
        </w:rPr>
        <w:t xml:space="preserve">Notification of </w:t>
      </w:r>
      <w:r w:rsidR="003727AD">
        <w:rPr>
          <w:caps w:val="0"/>
        </w:rPr>
        <w:t xml:space="preserve">research vessel activity in accordance </w:t>
      </w:r>
      <w:r w:rsidR="003727AD">
        <w:rPr>
          <w:caps w:val="0"/>
        </w:rPr>
        <w:br/>
        <w:t xml:space="preserve">with paragraph </w:t>
      </w:r>
      <w:r>
        <w:rPr>
          <w:caps w:val="0"/>
        </w:rPr>
        <w:t>2 of Conservation Measure 24-01</w:t>
      </w:r>
    </w:p>
    <w:p w:rsidR="00BE6118" w:rsidRDefault="00BE6118" w:rsidP="00BE6118">
      <w:pPr>
        <w:pStyle w:val="paragraphtext"/>
        <w:widowControl w:val="0"/>
        <w:tabs>
          <w:tab w:val="right" w:leader="underscore" w:pos="8920"/>
        </w:tabs>
        <w:spacing w:before="240"/>
      </w:pPr>
      <w:r>
        <w:t>Name and registration number of vessel</w:t>
      </w:r>
      <w:r>
        <w:tab/>
      </w:r>
    </w:p>
    <w:p w:rsidR="00BE6118" w:rsidRDefault="00BE6118" w:rsidP="00BE6118">
      <w:pPr>
        <w:pStyle w:val="paragraphtext"/>
        <w:widowControl w:val="0"/>
        <w:tabs>
          <w:tab w:val="right" w:leader="underscore" w:pos="8920"/>
        </w:tabs>
      </w:pPr>
      <w:r>
        <w:t>Division and subarea in which research is to be carried out</w:t>
      </w:r>
      <w:r>
        <w:tab/>
      </w:r>
    </w:p>
    <w:p w:rsidR="00BE6118" w:rsidRDefault="00BE6118" w:rsidP="00BE6118">
      <w:pPr>
        <w:pStyle w:val="paragraphtext"/>
        <w:widowControl w:val="0"/>
        <w:tabs>
          <w:tab w:val="right" w:leader="underscore" w:pos="8920"/>
        </w:tabs>
      </w:pPr>
      <w:r>
        <w:t xml:space="preserve">Estimated dates of entering and leaving </w:t>
      </w:r>
      <w:r>
        <w:rPr>
          <w:caps/>
        </w:rPr>
        <w:t>camlr</w:t>
      </w:r>
      <w:r>
        <w:t xml:space="preserve"> Convention Area</w:t>
      </w:r>
      <w:r>
        <w:tab/>
      </w:r>
    </w:p>
    <w:p w:rsidR="00BE6118" w:rsidRDefault="00BE6118" w:rsidP="00BE6118">
      <w:pPr>
        <w:pStyle w:val="paragraphtext"/>
        <w:widowControl w:val="0"/>
        <w:tabs>
          <w:tab w:val="right" w:leader="underscore" w:pos="8920"/>
        </w:tabs>
        <w:spacing w:after="0"/>
      </w:pPr>
      <w:r>
        <w:t>Purpose of research</w:t>
      </w:r>
      <w:r>
        <w:tab/>
      </w:r>
    </w:p>
    <w:p w:rsidR="00BE6118" w:rsidRDefault="00BE6118" w:rsidP="00BE6118">
      <w:pPr>
        <w:pStyle w:val="paragraphtext"/>
        <w:widowControl w:val="0"/>
        <w:tabs>
          <w:tab w:val="right" w:leader="underscore" w:pos="8920"/>
        </w:tabs>
        <w:spacing w:line="360" w:lineRule="atLeast"/>
      </w:pPr>
      <w:r>
        <w:tab/>
      </w:r>
    </w:p>
    <w:p w:rsidR="00BE6118" w:rsidRDefault="00BE6118" w:rsidP="00BE6118">
      <w:pPr>
        <w:pStyle w:val="paragraphtext"/>
        <w:widowControl w:val="0"/>
        <w:tabs>
          <w:tab w:val="right" w:leader="underscore" w:pos="8920"/>
        </w:tabs>
      </w:pPr>
      <w:r>
        <w:t>Fishing equipment likely to be used:</w:t>
      </w:r>
    </w:p>
    <w:p w:rsidR="00BE6118" w:rsidRDefault="00BE6118" w:rsidP="00BE6118">
      <w:pPr>
        <w:pStyle w:val="subparagraph"/>
        <w:widowControl w:val="0"/>
        <w:tabs>
          <w:tab w:val="right" w:leader="underscore" w:pos="8930"/>
        </w:tabs>
        <w:spacing w:after="0"/>
      </w:pPr>
      <w:r>
        <w:t>Bottom trawl</w:t>
      </w:r>
      <w:r>
        <w:tab/>
      </w:r>
    </w:p>
    <w:p w:rsidR="00BE6118" w:rsidRDefault="00BE6118" w:rsidP="00BE6118">
      <w:pPr>
        <w:pStyle w:val="subparagraph"/>
        <w:widowControl w:val="0"/>
        <w:tabs>
          <w:tab w:val="right" w:leader="underscore" w:pos="8930"/>
        </w:tabs>
        <w:spacing w:after="0" w:line="360" w:lineRule="atLeast"/>
      </w:pPr>
      <w:r>
        <w:t>Midwater trawl</w:t>
      </w:r>
      <w:r>
        <w:tab/>
      </w:r>
    </w:p>
    <w:p w:rsidR="00BE6118" w:rsidRDefault="00BE6118" w:rsidP="00BE6118">
      <w:pPr>
        <w:pStyle w:val="subparagraph"/>
        <w:widowControl w:val="0"/>
        <w:tabs>
          <w:tab w:val="right" w:leader="underscore" w:pos="8930"/>
        </w:tabs>
        <w:spacing w:after="0" w:line="360" w:lineRule="atLeast"/>
      </w:pPr>
      <w:r>
        <w:t>Longline</w:t>
      </w:r>
      <w:r>
        <w:tab/>
      </w:r>
    </w:p>
    <w:p w:rsidR="00BE6118" w:rsidRDefault="00BE6118" w:rsidP="00BE6118">
      <w:pPr>
        <w:pStyle w:val="subparagraph"/>
        <w:widowControl w:val="0"/>
        <w:tabs>
          <w:tab w:val="right" w:leader="underscore" w:pos="8930"/>
        </w:tabs>
        <w:spacing w:after="0" w:line="360" w:lineRule="atLeast"/>
      </w:pPr>
      <w:r>
        <w:t>Crab pots</w:t>
      </w:r>
      <w:r>
        <w:tab/>
      </w:r>
    </w:p>
    <w:p w:rsidR="00BE6118" w:rsidRDefault="00BE6118" w:rsidP="00BE6118">
      <w:pPr>
        <w:pStyle w:val="subparagraph"/>
        <w:widowControl w:val="0"/>
        <w:tabs>
          <w:tab w:val="right" w:leader="underscore" w:pos="8930"/>
        </w:tabs>
        <w:spacing w:line="360" w:lineRule="atLeast"/>
      </w:pPr>
      <w:r>
        <w:t>Other fishing gear (specify)</w:t>
      </w:r>
      <w:r>
        <w:tab/>
      </w:r>
    </w:p>
    <w:p w:rsidR="00BE6118" w:rsidRPr="005F04D2" w:rsidRDefault="00BE6118" w:rsidP="00BE6118">
      <w:pPr>
        <w:widowControl w:val="0"/>
        <w:rPr>
          <w:b/>
          <w:i/>
          <w:caps/>
        </w:rPr>
      </w:pPr>
    </w:p>
    <w:p w:rsidR="00BE6118" w:rsidRDefault="00BE6118" w:rsidP="00BE6118">
      <w:pPr>
        <w:pStyle w:val="Heading1"/>
        <w:spacing w:before="0"/>
        <w:jc w:val="right"/>
        <w:rPr>
          <w:caps/>
        </w:rPr>
      </w:pPr>
      <w:r>
        <w:br w:type="page"/>
      </w:r>
      <w:bookmarkStart w:id="9" w:name="_Toc435710931"/>
      <w:r>
        <w:lastRenderedPageBreak/>
        <w:t>Format 2</w:t>
      </w:r>
      <w:bookmarkEnd w:id="9"/>
    </w:p>
    <w:p w:rsidR="00BE6118" w:rsidRDefault="008F0B46" w:rsidP="00BE6118">
      <w:pPr>
        <w:pStyle w:val="appendixtitle"/>
        <w:spacing w:after="480"/>
      </w:pPr>
      <w:r>
        <w:rPr>
          <w:caps w:val="0"/>
        </w:rPr>
        <w:t xml:space="preserve">Format for </w:t>
      </w:r>
      <w:r w:rsidR="003727AD">
        <w:rPr>
          <w:caps w:val="0"/>
        </w:rPr>
        <w:t xml:space="preserve">submitting finfish </w:t>
      </w:r>
      <w:r w:rsidR="003727AD" w:rsidRPr="00B86BF7">
        <w:rPr>
          <w:caps w:val="0"/>
        </w:rPr>
        <w:t xml:space="preserve">research proposals </w:t>
      </w:r>
      <w:r w:rsidR="003727AD">
        <w:rPr>
          <w:caps w:val="0"/>
        </w:rPr>
        <w:t xml:space="preserve">in accordance </w:t>
      </w:r>
      <w:r w:rsidR="003727AD">
        <w:rPr>
          <w:caps w:val="0"/>
        </w:rPr>
        <w:br/>
        <w:t xml:space="preserve">with paragraph </w:t>
      </w:r>
      <w:r>
        <w:rPr>
          <w:caps w:val="0"/>
        </w:rPr>
        <w:t xml:space="preserve">3 of Conservation Measure 24-01 and </w:t>
      </w:r>
      <w:r>
        <w:rPr>
          <w:caps w:val="0"/>
        </w:rPr>
        <w:br/>
      </w:r>
      <w:r w:rsidR="003727AD">
        <w:rPr>
          <w:caps w:val="0"/>
        </w:rPr>
        <w:t xml:space="preserve">paragraph </w:t>
      </w:r>
      <w:r>
        <w:rPr>
          <w:caps w:val="0"/>
        </w:rPr>
        <w:t>6(iii) of Conservation Measure 21-02</w:t>
      </w:r>
    </w:p>
    <w:tbl>
      <w:tblPr>
        <w:tblW w:w="0" w:type="auto"/>
        <w:tblBorders>
          <w:top w:val="single" w:sz="2" w:space="0" w:color="auto"/>
          <w:bottom w:val="single" w:sz="2" w:space="0" w:color="auto"/>
        </w:tblBorders>
        <w:tblLayout w:type="fixed"/>
        <w:tblCellMar>
          <w:left w:w="159" w:type="dxa"/>
          <w:right w:w="159" w:type="dxa"/>
        </w:tblCellMar>
        <w:tblLook w:val="04A0" w:firstRow="1" w:lastRow="0" w:firstColumn="1" w:lastColumn="0" w:noHBand="0" w:noVBand="1"/>
      </w:tblPr>
      <w:tblGrid>
        <w:gridCol w:w="2093"/>
        <w:gridCol w:w="7187"/>
      </w:tblGrid>
      <w:tr w:rsidR="00BE6118" w:rsidRPr="005F04D2" w:rsidTr="00A052AA">
        <w:tc>
          <w:tcPr>
            <w:tcW w:w="2093" w:type="dxa"/>
            <w:tcBorders>
              <w:top w:val="single" w:sz="2" w:space="0" w:color="auto"/>
              <w:bottom w:val="single" w:sz="2" w:space="0" w:color="auto"/>
            </w:tcBorders>
            <w:shd w:val="clear" w:color="auto" w:fill="auto"/>
          </w:tcPr>
          <w:p w:rsidR="00BE6118" w:rsidRPr="005F04D2" w:rsidRDefault="00BE6118" w:rsidP="00A052AA">
            <w:pPr>
              <w:pStyle w:val="tablecolumnheading"/>
            </w:pPr>
            <w:r w:rsidRPr="005F04D2">
              <w:t>Category</w:t>
            </w:r>
          </w:p>
        </w:tc>
        <w:tc>
          <w:tcPr>
            <w:tcW w:w="7187" w:type="dxa"/>
            <w:tcBorders>
              <w:top w:val="single" w:sz="2" w:space="0" w:color="auto"/>
              <w:bottom w:val="single" w:sz="2" w:space="0" w:color="auto"/>
            </w:tcBorders>
            <w:shd w:val="clear" w:color="auto" w:fill="auto"/>
          </w:tcPr>
          <w:p w:rsidR="00BE6118" w:rsidRPr="005F04D2" w:rsidRDefault="00BE6118" w:rsidP="00A052AA">
            <w:pPr>
              <w:pStyle w:val="tablecolumnheading"/>
            </w:pPr>
            <w:r w:rsidRPr="005F04D2">
              <w:t>Information</w:t>
            </w:r>
          </w:p>
        </w:tc>
      </w:tr>
      <w:tr w:rsidR="00BE6118" w:rsidRPr="005F04D2" w:rsidTr="00A052AA">
        <w:tc>
          <w:tcPr>
            <w:tcW w:w="2093" w:type="dxa"/>
            <w:tcBorders>
              <w:top w:val="single" w:sz="2" w:space="0" w:color="auto"/>
            </w:tcBorders>
            <w:shd w:val="clear" w:color="auto" w:fill="auto"/>
          </w:tcPr>
          <w:p w:rsidR="00BE6118" w:rsidRPr="005F04D2" w:rsidRDefault="00BE6118" w:rsidP="00A052AA">
            <w:pPr>
              <w:pStyle w:val="tabletext"/>
              <w:spacing w:before="60"/>
              <w:ind w:left="224" w:hanging="224"/>
            </w:pPr>
            <w:r w:rsidRPr="005F04D2">
              <w:t>1.</w:t>
            </w:r>
            <w:r w:rsidRPr="005F04D2">
              <w:tab/>
              <w:t>Main objective</w:t>
            </w:r>
          </w:p>
        </w:tc>
        <w:tc>
          <w:tcPr>
            <w:tcW w:w="7187" w:type="dxa"/>
            <w:tcBorders>
              <w:top w:val="single" w:sz="2" w:space="0" w:color="auto"/>
            </w:tcBorders>
            <w:shd w:val="clear" w:color="auto" w:fill="auto"/>
          </w:tcPr>
          <w:p w:rsidR="00BE6118" w:rsidRPr="005F04D2" w:rsidRDefault="00BE6118" w:rsidP="00A052AA">
            <w:pPr>
              <w:pStyle w:val="tabletext"/>
              <w:spacing w:before="60"/>
              <w:ind w:left="315" w:hanging="281"/>
            </w:pPr>
            <w:r w:rsidRPr="005F04D2">
              <w:t>(a)</w:t>
            </w:r>
            <w:r w:rsidRPr="005F04D2">
              <w:tab/>
              <w:t>Objectives for the research and why it is a priority for CCAMLR.</w:t>
            </w:r>
          </w:p>
          <w:p w:rsidR="00B0041E" w:rsidRPr="005F04D2" w:rsidRDefault="00BE6118" w:rsidP="00B0041E">
            <w:pPr>
              <w:pStyle w:val="tabletext"/>
              <w:ind w:left="315" w:hanging="281"/>
              <w:rPr>
                <w:ins w:id="10" w:author="Isaac Forster" w:date="2018-10-29T09:49:00Z"/>
              </w:rPr>
            </w:pPr>
            <w:r w:rsidRPr="005F04D2">
              <w:t>(b)</w:t>
            </w:r>
            <w:r w:rsidRPr="005F04D2">
              <w:tab/>
              <w:t xml:space="preserve">Detailed description of how the proposed research will meet the objectives, including annual </w:t>
            </w:r>
            <w:ins w:id="11" w:author="Isaac Forster" w:date="2018-10-29T09:49:00Z">
              <w:r w:rsidR="00B0041E" w:rsidRPr="005F04D2">
                <w:t xml:space="preserve">research </w:t>
              </w:r>
              <w:r w:rsidR="00B0041E">
                <w:t xml:space="preserve">milestones </w:t>
              </w:r>
              <w:r w:rsidR="00B0041E" w:rsidRPr="005F04D2">
                <w:t>(where applicable)</w:t>
              </w:r>
              <w:r w:rsidR="00B0041E">
                <w:t>, and end date of research</w:t>
              </w:r>
              <w:r w:rsidR="00B0041E" w:rsidRPr="005F04D2">
                <w:t>.</w:t>
              </w:r>
            </w:ins>
          </w:p>
          <w:p w:rsidR="00BE6118" w:rsidRPr="005F04D2" w:rsidDel="00990E2E" w:rsidRDefault="00BE6118" w:rsidP="00990E2E">
            <w:pPr>
              <w:pStyle w:val="tabletext"/>
              <w:ind w:left="315" w:hanging="281"/>
              <w:rPr>
                <w:del w:id="12" w:author="Doro Forck" w:date="2018-11-07T14:55:00Z"/>
              </w:rPr>
              <w:pPrChange w:id="13" w:author="Doro Forck" w:date="2018-11-07T14:55:00Z">
                <w:pPr>
                  <w:pStyle w:val="tabletext"/>
                  <w:ind w:left="315" w:hanging="281"/>
                </w:pPr>
              </w:pPrChange>
            </w:pPr>
            <w:del w:id="14" w:author="Isaac Forster" w:date="2018-10-29T09:49:00Z">
              <w:r w:rsidRPr="005F04D2" w:rsidDel="00B0041E">
                <w:delText>research goals (where applicable</w:delText>
              </w:r>
            </w:del>
            <w:ins w:id="15" w:author="Doro Forck" w:date="2018-11-07T14:55:00Z">
              <w:r w:rsidR="00990E2E" w:rsidRPr="005F04D2" w:rsidDel="00990E2E">
                <w:t xml:space="preserve"> </w:t>
              </w:r>
            </w:ins>
            <w:del w:id="16" w:author="Doro Forck" w:date="2018-11-07T14:55:00Z">
              <w:r w:rsidRPr="005F04D2" w:rsidDel="00990E2E">
                <w:delText>).</w:delText>
              </w:r>
            </w:del>
          </w:p>
          <w:p w:rsidR="00BE6118" w:rsidRPr="005F04D2" w:rsidRDefault="00BE6118" w:rsidP="00990E2E">
            <w:pPr>
              <w:pStyle w:val="tabletext"/>
              <w:ind w:left="315" w:hanging="281"/>
              <w:pPrChange w:id="17" w:author="Doro Forck" w:date="2018-11-07T14:55:00Z">
                <w:pPr>
                  <w:pStyle w:val="tabletext"/>
                  <w:ind w:left="315" w:hanging="281"/>
                </w:pPr>
              </w:pPrChange>
            </w:pPr>
            <w:r w:rsidRPr="005F04D2">
              <w:t>(c)</w:t>
            </w:r>
            <w:r w:rsidRPr="005F04D2">
              <w:tab/>
              <w:t>Rational</w:t>
            </w:r>
            <w:r>
              <w:t>e</w:t>
            </w:r>
            <w:r w:rsidRPr="005F04D2">
              <w:t xml:space="preserve"> for research, including relevant existing information on the target species from this region, </w:t>
            </w:r>
            <w:ins w:id="18" w:author="Isaac Forster" w:date="2018-10-29T09:49:00Z">
              <w:r w:rsidR="00B0041E" w:rsidRPr="00A30BA9">
                <w:t>linkage between research objectives and the stock hypothes</w:t>
              </w:r>
              <w:r w:rsidR="00B0041E">
                <w:t>i</w:t>
              </w:r>
              <w:r w:rsidR="00B0041E" w:rsidRPr="00A30BA9">
                <w:t>s</w:t>
              </w:r>
              <w:del w:id="19" w:author="Ingrid Slicer" w:date="2018-10-29T10:01:00Z">
                <w:r w:rsidR="00B0041E" w:rsidDel="00AF42C2">
                  <w:delText>,</w:delText>
                </w:r>
              </w:del>
              <w:r w:rsidR="00B0041E">
                <w:t xml:space="preserve"> </w:t>
              </w:r>
            </w:ins>
            <w:r w:rsidRPr="005F04D2">
              <w:t>and information from other fisheries in the region or similar fisheries elsewhere.</w:t>
            </w:r>
          </w:p>
        </w:tc>
      </w:tr>
      <w:tr w:rsidR="00BE6118" w:rsidRPr="005F04D2" w:rsidTr="00A052AA">
        <w:tc>
          <w:tcPr>
            <w:tcW w:w="2093" w:type="dxa"/>
            <w:shd w:val="clear" w:color="auto" w:fill="auto"/>
          </w:tcPr>
          <w:p w:rsidR="00BE6118" w:rsidRPr="005F04D2" w:rsidRDefault="00BE6118" w:rsidP="00A052AA">
            <w:pPr>
              <w:pStyle w:val="tabletext"/>
              <w:spacing w:before="60"/>
              <w:ind w:left="224" w:hanging="224"/>
            </w:pPr>
            <w:r w:rsidRPr="005F04D2">
              <w:t>2.</w:t>
            </w:r>
            <w:r w:rsidRPr="005F04D2">
              <w:tab/>
              <w:t>Fishery operations</w:t>
            </w:r>
          </w:p>
        </w:tc>
        <w:tc>
          <w:tcPr>
            <w:tcW w:w="7187" w:type="dxa"/>
            <w:shd w:val="clear" w:color="auto" w:fill="auto"/>
          </w:tcPr>
          <w:p w:rsidR="00BE6118" w:rsidRPr="005F04D2" w:rsidRDefault="00BE6118" w:rsidP="00A052AA">
            <w:pPr>
              <w:pStyle w:val="tabletext"/>
              <w:spacing w:before="60"/>
              <w:ind w:left="315" w:hanging="281"/>
            </w:pPr>
            <w:r w:rsidRPr="005F04D2">
              <w:t>(a)</w:t>
            </w:r>
            <w:r w:rsidRPr="005F04D2">
              <w:tab/>
              <w:t>Fishing Member</w:t>
            </w:r>
          </w:p>
          <w:p w:rsidR="00BE6118" w:rsidRPr="005F04D2" w:rsidRDefault="00BE6118" w:rsidP="00A052AA">
            <w:pPr>
              <w:pStyle w:val="tabletext"/>
              <w:ind w:left="315" w:hanging="281"/>
            </w:pPr>
            <w:r w:rsidRPr="005F04D2">
              <w:t>(b)</w:t>
            </w:r>
            <w:r w:rsidRPr="005F04D2">
              <w:tab/>
              <w:t xml:space="preserve">Vessel to be used: </w:t>
            </w:r>
          </w:p>
          <w:p w:rsidR="00BE6118" w:rsidRPr="005F04D2" w:rsidRDefault="00BE6118" w:rsidP="00A052AA">
            <w:pPr>
              <w:pStyle w:val="bulletparagraph"/>
              <w:spacing w:after="0"/>
              <w:ind w:left="568"/>
              <w:rPr>
                <w:sz w:val="20"/>
              </w:rPr>
            </w:pPr>
            <w:r w:rsidRPr="005F04D2">
              <w:rPr>
                <w:sz w:val="20"/>
              </w:rPr>
              <w:t>•</w:t>
            </w:r>
            <w:r w:rsidRPr="005F04D2">
              <w:rPr>
                <w:sz w:val="20"/>
              </w:rPr>
              <w:tab/>
              <w:t>Vessel name</w:t>
            </w:r>
          </w:p>
          <w:p w:rsidR="00BE6118" w:rsidRPr="005F04D2" w:rsidRDefault="00BE6118" w:rsidP="00A052AA">
            <w:pPr>
              <w:pStyle w:val="bulletparagraph"/>
              <w:spacing w:after="0"/>
              <w:ind w:left="568"/>
              <w:rPr>
                <w:sz w:val="20"/>
              </w:rPr>
            </w:pPr>
            <w:r w:rsidRPr="005F04D2">
              <w:rPr>
                <w:sz w:val="20"/>
              </w:rPr>
              <w:t>•</w:t>
            </w:r>
            <w:r w:rsidRPr="005F04D2">
              <w:rPr>
                <w:sz w:val="20"/>
              </w:rPr>
              <w:tab/>
              <w:t>Vessel owner</w:t>
            </w:r>
          </w:p>
          <w:p w:rsidR="00BE6118" w:rsidRPr="005F04D2" w:rsidRDefault="00BE6118" w:rsidP="00A052AA">
            <w:pPr>
              <w:pStyle w:val="bulletparagraph"/>
              <w:spacing w:after="0"/>
              <w:ind w:left="568"/>
              <w:rPr>
                <w:sz w:val="20"/>
              </w:rPr>
            </w:pPr>
            <w:r w:rsidRPr="005F04D2">
              <w:rPr>
                <w:sz w:val="20"/>
              </w:rPr>
              <w:t>•</w:t>
            </w:r>
            <w:r w:rsidRPr="005F04D2">
              <w:rPr>
                <w:sz w:val="20"/>
              </w:rPr>
              <w:tab/>
              <w:t>Vessel type (research or commercial vessel)</w:t>
            </w:r>
          </w:p>
          <w:p w:rsidR="00BE6118" w:rsidRPr="005F04D2" w:rsidRDefault="00BE6118" w:rsidP="00A052AA">
            <w:pPr>
              <w:pStyle w:val="bulletparagraph"/>
              <w:spacing w:after="0"/>
              <w:ind w:left="568"/>
              <w:rPr>
                <w:sz w:val="20"/>
              </w:rPr>
            </w:pPr>
            <w:r w:rsidRPr="005F04D2">
              <w:rPr>
                <w:sz w:val="20"/>
              </w:rPr>
              <w:t>•</w:t>
            </w:r>
            <w:r w:rsidRPr="005F04D2">
              <w:rPr>
                <w:sz w:val="20"/>
              </w:rPr>
              <w:tab/>
              <w:t>Port of registration and registration number</w:t>
            </w:r>
          </w:p>
          <w:p w:rsidR="00BE6118" w:rsidRPr="005F04D2" w:rsidRDefault="00BE6118" w:rsidP="00A052AA">
            <w:pPr>
              <w:pStyle w:val="bulletparagraph"/>
              <w:spacing w:after="0"/>
              <w:ind w:left="568"/>
              <w:rPr>
                <w:sz w:val="20"/>
              </w:rPr>
            </w:pPr>
            <w:r w:rsidRPr="005F04D2">
              <w:rPr>
                <w:sz w:val="20"/>
              </w:rPr>
              <w:t>•</w:t>
            </w:r>
            <w:r w:rsidRPr="005F04D2">
              <w:rPr>
                <w:sz w:val="20"/>
              </w:rPr>
              <w:tab/>
              <w:t>Radio call sign</w:t>
            </w:r>
          </w:p>
          <w:p w:rsidR="00BE6118" w:rsidRPr="005F04D2" w:rsidRDefault="00BE6118" w:rsidP="00A052AA">
            <w:pPr>
              <w:pStyle w:val="bulletparagraph"/>
              <w:spacing w:after="0"/>
              <w:ind w:left="568"/>
              <w:rPr>
                <w:sz w:val="20"/>
              </w:rPr>
            </w:pPr>
            <w:r w:rsidRPr="005F04D2">
              <w:rPr>
                <w:sz w:val="20"/>
              </w:rPr>
              <w:t>•</w:t>
            </w:r>
            <w:r w:rsidRPr="005F04D2">
              <w:rPr>
                <w:sz w:val="20"/>
              </w:rPr>
              <w:tab/>
              <w:t>Overall length and tonnage</w:t>
            </w:r>
          </w:p>
          <w:p w:rsidR="00BE6118" w:rsidRPr="005F04D2" w:rsidRDefault="00BE6118" w:rsidP="00A052AA">
            <w:pPr>
              <w:pStyle w:val="bulletparagraph"/>
              <w:spacing w:after="0"/>
              <w:ind w:left="568"/>
              <w:rPr>
                <w:sz w:val="20"/>
              </w:rPr>
            </w:pPr>
            <w:r w:rsidRPr="005F04D2">
              <w:rPr>
                <w:sz w:val="20"/>
              </w:rPr>
              <w:t>•</w:t>
            </w:r>
            <w:r w:rsidRPr="005F04D2">
              <w:rPr>
                <w:sz w:val="20"/>
              </w:rPr>
              <w:tab/>
              <w:t>Equipment used for determining position</w:t>
            </w:r>
          </w:p>
          <w:p w:rsidR="00BE6118" w:rsidRPr="005F04D2" w:rsidRDefault="00BE6118" w:rsidP="00A052AA">
            <w:pPr>
              <w:pStyle w:val="bulletparagraph"/>
              <w:spacing w:after="0"/>
              <w:ind w:left="568"/>
              <w:rPr>
                <w:sz w:val="20"/>
              </w:rPr>
            </w:pPr>
            <w:r w:rsidRPr="005F04D2">
              <w:rPr>
                <w:sz w:val="20"/>
              </w:rPr>
              <w:t>•</w:t>
            </w:r>
            <w:r w:rsidRPr="005F04D2">
              <w:rPr>
                <w:sz w:val="20"/>
              </w:rPr>
              <w:tab/>
              <w:t>Fishing capacity</w:t>
            </w:r>
          </w:p>
          <w:p w:rsidR="00BE6118" w:rsidRPr="005F04D2" w:rsidRDefault="00BE6118" w:rsidP="00A052AA">
            <w:pPr>
              <w:pStyle w:val="bulletparagraph"/>
              <w:spacing w:after="0"/>
              <w:ind w:left="568"/>
              <w:rPr>
                <w:sz w:val="20"/>
              </w:rPr>
            </w:pPr>
            <w:r w:rsidRPr="005F04D2">
              <w:rPr>
                <w:sz w:val="20"/>
              </w:rPr>
              <w:t>•</w:t>
            </w:r>
            <w:r w:rsidRPr="005F04D2">
              <w:rPr>
                <w:sz w:val="20"/>
              </w:rPr>
              <w:tab/>
              <w:t>Fishing processing and storage capacity</w:t>
            </w:r>
            <w:r>
              <w:rPr>
                <w:sz w:val="20"/>
              </w:rPr>
              <w:t>.</w:t>
            </w:r>
          </w:p>
          <w:p w:rsidR="00BE6118" w:rsidRPr="005F04D2" w:rsidRDefault="00BE6118" w:rsidP="00A052AA">
            <w:pPr>
              <w:pStyle w:val="tabletext"/>
              <w:ind w:left="315" w:hanging="281"/>
            </w:pPr>
            <w:r w:rsidRPr="005F04D2">
              <w:t>(c)</w:t>
            </w:r>
            <w:r w:rsidRPr="005F04D2">
              <w:tab/>
              <w:t>Target species</w:t>
            </w:r>
          </w:p>
          <w:p w:rsidR="00BE6118" w:rsidRPr="005F04D2" w:rsidRDefault="00BE6118" w:rsidP="00A052AA">
            <w:pPr>
              <w:pStyle w:val="tabletext"/>
              <w:ind w:left="315" w:hanging="281"/>
            </w:pPr>
            <w:r w:rsidRPr="005F04D2">
              <w:t>(d)</w:t>
            </w:r>
            <w:r w:rsidRPr="005F04D2">
              <w:tab/>
              <w:t xml:space="preserve">Fishing or acoustic gear to be used: </w:t>
            </w:r>
          </w:p>
          <w:p w:rsidR="00BE6118" w:rsidRPr="005F04D2" w:rsidRDefault="00BE6118" w:rsidP="00A052AA">
            <w:pPr>
              <w:pStyle w:val="bulletparagraph"/>
              <w:spacing w:after="0"/>
              <w:ind w:left="568"/>
              <w:rPr>
                <w:sz w:val="20"/>
              </w:rPr>
            </w:pPr>
            <w:r w:rsidRPr="005F04D2">
              <w:rPr>
                <w:sz w:val="20"/>
              </w:rPr>
              <w:t>•</w:t>
            </w:r>
            <w:r w:rsidRPr="005F04D2">
              <w:rPr>
                <w:sz w:val="20"/>
              </w:rPr>
              <w:tab/>
              <w:t>Trawl type</w:t>
            </w:r>
            <w:r>
              <w:rPr>
                <w:sz w:val="20"/>
              </w:rPr>
              <w:t>,</w:t>
            </w:r>
            <w:r w:rsidRPr="005F04D2">
              <w:rPr>
                <w:sz w:val="20"/>
              </w:rPr>
              <w:t xml:space="preserve"> mesh shape and size</w:t>
            </w:r>
          </w:p>
          <w:p w:rsidR="00BE6118" w:rsidRPr="005F04D2" w:rsidRDefault="00BE6118" w:rsidP="00A052AA">
            <w:pPr>
              <w:pStyle w:val="bulletparagraph"/>
              <w:spacing w:after="0"/>
              <w:ind w:left="568"/>
              <w:rPr>
                <w:sz w:val="20"/>
              </w:rPr>
            </w:pPr>
            <w:r w:rsidRPr="005F04D2">
              <w:rPr>
                <w:sz w:val="20"/>
              </w:rPr>
              <w:t>•</w:t>
            </w:r>
            <w:r w:rsidRPr="005F04D2">
              <w:rPr>
                <w:sz w:val="20"/>
              </w:rPr>
              <w:tab/>
              <w:t>Longline type</w:t>
            </w:r>
          </w:p>
          <w:p w:rsidR="00BE6118" w:rsidRPr="005F04D2" w:rsidRDefault="00BE6118" w:rsidP="00A052AA">
            <w:pPr>
              <w:pStyle w:val="bulletparagraph"/>
              <w:spacing w:after="0"/>
              <w:ind w:left="568"/>
              <w:rPr>
                <w:sz w:val="20"/>
              </w:rPr>
            </w:pPr>
            <w:r w:rsidRPr="005F04D2">
              <w:rPr>
                <w:sz w:val="20"/>
              </w:rPr>
              <w:t>•</w:t>
            </w:r>
            <w:r w:rsidRPr="005F04D2">
              <w:rPr>
                <w:sz w:val="20"/>
              </w:rPr>
              <w:tab/>
              <w:t>Other sampling gear</w:t>
            </w:r>
          </w:p>
          <w:p w:rsidR="00BE6118" w:rsidRPr="005F04D2" w:rsidRDefault="00BE6118" w:rsidP="00A052AA">
            <w:pPr>
              <w:pStyle w:val="bulletparagraph"/>
              <w:spacing w:after="0"/>
              <w:ind w:left="568"/>
              <w:rPr>
                <w:sz w:val="20"/>
              </w:rPr>
            </w:pPr>
            <w:r w:rsidRPr="005F04D2">
              <w:rPr>
                <w:sz w:val="20"/>
              </w:rPr>
              <w:t>•</w:t>
            </w:r>
            <w:r w:rsidRPr="005F04D2">
              <w:rPr>
                <w:sz w:val="20"/>
              </w:rPr>
              <w:tab/>
              <w:t>Type of acoustic gear and frequency</w:t>
            </w:r>
            <w:r>
              <w:rPr>
                <w:sz w:val="20"/>
              </w:rPr>
              <w:t>.</w:t>
            </w:r>
          </w:p>
          <w:p w:rsidR="00BE6118" w:rsidRPr="005F04D2" w:rsidRDefault="00BE6118" w:rsidP="00A052AA">
            <w:pPr>
              <w:pStyle w:val="tabletext"/>
              <w:ind w:left="315" w:hanging="281"/>
            </w:pPr>
            <w:r w:rsidRPr="005F04D2">
              <w:t>(e)</w:t>
            </w:r>
            <w:r w:rsidRPr="005F04D2">
              <w:tab/>
              <w:t>Fishing regions (divisions, subareas and SSRUs) and geographical boundaries</w:t>
            </w:r>
          </w:p>
          <w:p w:rsidR="00BE6118" w:rsidRPr="005F04D2" w:rsidRDefault="00BE6118" w:rsidP="00A052AA">
            <w:pPr>
              <w:pStyle w:val="tabletext"/>
              <w:ind w:left="315" w:hanging="281"/>
            </w:pPr>
            <w:r w:rsidRPr="005F04D2">
              <w:t>(f)</w:t>
            </w:r>
            <w:r w:rsidRPr="005F04D2">
              <w:tab/>
              <w:t xml:space="preserve">Estimated dates of entering and leaving </w:t>
            </w:r>
            <w:r>
              <w:t xml:space="preserve">the </w:t>
            </w:r>
            <w:r w:rsidRPr="005F04D2">
              <w:t>CAMLR Convention Area.</w:t>
            </w:r>
          </w:p>
        </w:tc>
      </w:tr>
      <w:tr w:rsidR="00BE6118" w:rsidRPr="005F04D2" w:rsidTr="00A052AA">
        <w:tc>
          <w:tcPr>
            <w:tcW w:w="2093" w:type="dxa"/>
            <w:tcBorders>
              <w:bottom w:val="nil"/>
            </w:tcBorders>
            <w:shd w:val="clear" w:color="auto" w:fill="auto"/>
          </w:tcPr>
          <w:p w:rsidR="00BE6118" w:rsidRPr="005F04D2" w:rsidRDefault="00BE6118" w:rsidP="00A052AA">
            <w:pPr>
              <w:pStyle w:val="tabletext"/>
              <w:spacing w:before="60"/>
              <w:ind w:left="224" w:hanging="224"/>
            </w:pPr>
            <w:r w:rsidRPr="005F04D2">
              <w:t>3.</w:t>
            </w:r>
            <w:r w:rsidRPr="005F04D2">
              <w:tab/>
              <w:t>Survey design, data collection and analysis</w:t>
            </w:r>
          </w:p>
        </w:tc>
        <w:tc>
          <w:tcPr>
            <w:tcW w:w="7187" w:type="dxa"/>
            <w:tcBorders>
              <w:bottom w:val="nil"/>
            </w:tcBorders>
            <w:shd w:val="clear" w:color="auto" w:fill="auto"/>
          </w:tcPr>
          <w:p w:rsidR="00BE6118" w:rsidRPr="005F04D2" w:rsidRDefault="00BE6118" w:rsidP="00A052AA">
            <w:pPr>
              <w:pStyle w:val="tabletext"/>
              <w:spacing w:before="60"/>
              <w:ind w:left="318" w:hanging="284"/>
            </w:pPr>
            <w:r w:rsidRPr="005F04D2">
              <w:t>(a)</w:t>
            </w:r>
            <w:r w:rsidRPr="005F04D2">
              <w:tab/>
              <w:t xml:space="preserve">Research survey/fishing design (description and rationale): </w:t>
            </w:r>
          </w:p>
          <w:p w:rsidR="00BE6118" w:rsidRPr="005F04D2" w:rsidRDefault="00BE6118" w:rsidP="00A052AA">
            <w:pPr>
              <w:pStyle w:val="bulletparagraph"/>
              <w:spacing w:after="0"/>
              <w:ind w:left="568"/>
              <w:rPr>
                <w:sz w:val="20"/>
              </w:rPr>
            </w:pPr>
            <w:r w:rsidRPr="005F04D2">
              <w:rPr>
                <w:sz w:val="20"/>
              </w:rPr>
              <w:t>•</w:t>
            </w:r>
            <w:r w:rsidRPr="005F04D2">
              <w:rPr>
                <w:sz w:val="20"/>
              </w:rPr>
              <w:tab/>
              <w:t>Spatial arrangements or maps of stations/hauls (e.g. randomised or gridded)</w:t>
            </w:r>
            <w:r w:rsidR="000D0F47">
              <w:rPr>
                <w:sz w:val="20"/>
              </w:rPr>
              <w:t xml:space="preserve"> </w:t>
            </w:r>
          </w:p>
          <w:p w:rsidR="00BE6118" w:rsidRPr="005F04D2" w:rsidRDefault="00BE6118" w:rsidP="00A052AA">
            <w:pPr>
              <w:pStyle w:val="bulletparagraph"/>
              <w:spacing w:after="0"/>
              <w:ind w:left="568"/>
              <w:rPr>
                <w:sz w:val="20"/>
              </w:rPr>
            </w:pPr>
            <w:r w:rsidRPr="005F04D2">
              <w:rPr>
                <w:sz w:val="20"/>
              </w:rPr>
              <w:t>•</w:t>
            </w:r>
            <w:r w:rsidRPr="005F04D2">
              <w:rPr>
                <w:sz w:val="20"/>
              </w:rPr>
              <w:tab/>
              <w:t>Stratification according to e.g. depth or fish density</w:t>
            </w:r>
          </w:p>
          <w:p w:rsidR="00BE6118" w:rsidRPr="005F04D2" w:rsidRDefault="00BE6118" w:rsidP="00A052AA">
            <w:pPr>
              <w:pStyle w:val="bulletparagraph"/>
              <w:spacing w:after="0"/>
              <w:ind w:left="568"/>
              <w:rPr>
                <w:sz w:val="20"/>
              </w:rPr>
            </w:pPr>
            <w:r w:rsidRPr="005F04D2">
              <w:rPr>
                <w:sz w:val="20"/>
              </w:rPr>
              <w:t>•</w:t>
            </w:r>
            <w:r w:rsidRPr="005F04D2">
              <w:rPr>
                <w:sz w:val="20"/>
              </w:rPr>
              <w:tab/>
              <w:t xml:space="preserve">Calibration/standardisation of sampling gear </w:t>
            </w:r>
          </w:p>
          <w:p w:rsidR="00BE6118" w:rsidRPr="005F04D2" w:rsidRDefault="00BE6118" w:rsidP="00A052AA">
            <w:pPr>
              <w:pStyle w:val="bulletparagraph"/>
              <w:spacing w:after="0"/>
              <w:ind w:left="568"/>
              <w:rPr>
                <w:sz w:val="20"/>
              </w:rPr>
            </w:pPr>
            <w:r w:rsidRPr="005F04D2">
              <w:rPr>
                <w:sz w:val="20"/>
              </w:rPr>
              <w:t>•</w:t>
            </w:r>
            <w:r w:rsidRPr="005F04D2">
              <w:rPr>
                <w:sz w:val="20"/>
              </w:rPr>
              <w:tab/>
              <w:t>Proposed number and duration of stations/hauls</w:t>
            </w:r>
          </w:p>
          <w:p w:rsidR="00BE6118" w:rsidRPr="005F04D2" w:rsidRDefault="00BE6118" w:rsidP="00A052AA">
            <w:pPr>
              <w:pStyle w:val="bulletparagraph"/>
              <w:spacing w:after="0"/>
              <w:ind w:left="568"/>
              <w:rPr>
                <w:sz w:val="20"/>
              </w:rPr>
            </w:pPr>
            <w:r w:rsidRPr="005F04D2">
              <w:rPr>
                <w:sz w:val="20"/>
              </w:rPr>
              <w:t>•</w:t>
            </w:r>
            <w:r w:rsidRPr="005F04D2">
              <w:rPr>
                <w:sz w:val="20"/>
              </w:rPr>
              <w:tab/>
              <w:t>Tagging rates and other performance metrics such as tag overlap statistics for tagging programs</w:t>
            </w:r>
            <w:ins w:id="20" w:author="Isaac Forster" w:date="2018-10-29T09:49:00Z">
              <w:r w:rsidR="00B0041E">
                <w:rPr>
                  <w:sz w:val="20"/>
                </w:rPr>
                <w:t xml:space="preserve"> at the scale of research blocks (where applicable).</w:t>
              </w:r>
            </w:ins>
          </w:p>
          <w:p w:rsidR="00BE6118" w:rsidRPr="005F04D2" w:rsidRDefault="00BE6118" w:rsidP="00A052AA">
            <w:pPr>
              <w:pStyle w:val="bulletparagraph"/>
              <w:spacing w:after="0"/>
              <w:ind w:left="568"/>
              <w:rPr>
                <w:sz w:val="20"/>
              </w:rPr>
            </w:pPr>
            <w:r w:rsidRPr="005F04D2">
              <w:rPr>
                <w:sz w:val="20"/>
              </w:rPr>
              <w:t>•</w:t>
            </w:r>
            <w:r w:rsidRPr="005F04D2">
              <w:rPr>
                <w:sz w:val="20"/>
              </w:rPr>
              <w:tab/>
              <w:t>Other requirements</w:t>
            </w:r>
            <w:r>
              <w:rPr>
                <w:sz w:val="20"/>
              </w:rPr>
              <w:t>.</w:t>
            </w:r>
          </w:p>
          <w:p w:rsidR="00BE6118" w:rsidRPr="005F04D2" w:rsidRDefault="00BE6118" w:rsidP="00A052AA">
            <w:pPr>
              <w:pStyle w:val="tabletext"/>
              <w:ind w:left="315" w:hanging="281"/>
            </w:pPr>
            <w:r w:rsidRPr="005F04D2">
              <w:t>(b)</w:t>
            </w:r>
            <w:r w:rsidRPr="005F04D2">
              <w:tab/>
              <w:t>Data collection: Types and sample size or quantities of catch, effort and related biological</w:t>
            </w:r>
            <w:ins w:id="21" w:author="Isaac Forster" w:date="2018-10-29T09:50:00Z">
              <w:r w:rsidR="00B0041E">
                <w:t xml:space="preserve"> (including taxonomic resolution)</w:t>
              </w:r>
            </w:ins>
            <w:r w:rsidRPr="005F04D2">
              <w:t>, ecological and environmental data (e.g. sample size by location/haul)</w:t>
            </w:r>
            <w:r w:rsidRPr="00441286">
              <w:t xml:space="preserve"> with minimum observer sampling requirements as detailed in the </w:t>
            </w:r>
            <w:r w:rsidRPr="00441286">
              <w:rPr>
                <w:i/>
              </w:rPr>
              <w:t>Observer Sampling Requirements</w:t>
            </w:r>
            <w:r w:rsidRPr="00441286">
              <w:t xml:space="preserve"> (Conservation Measure 41-01, Annex 41-01/A).</w:t>
            </w:r>
          </w:p>
          <w:p w:rsidR="00BE6118" w:rsidRPr="005F04D2" w:rsidRDefault="00BE6118" w:rsidP="00A052AA">
            <w:pPr>
              <w:pStyle w:val="tabletext"/>
              <w:ind w:left="315" w:hanging="281"/>
            </w:pPr>
            <w:r w:rsidRPr="005F04D2">
              <w:t>(c)</w:t>
            </w:r>
            <w:r w:rsidRPr="005F04D2">
              <w:tab/>
              <w:t>Method for data analysis to achieve the objective in 1(a).</w:t>
            </w:r>
          </w:p>
          <w:p w:rsidR="00BE6118" w:rsidRPr="005F04D2" w:rsidRDefault="00BE6118" w:rsidP="00A052AA">
            <w:pPr>
              <w:pStyle w:val="tabletext"/>
              <w:ind w:left="315" w:hanging="281"/>
            </w:pPr>
            <w:r w:rsidRPr="005F04D2">
              <w:t>(d)</w:t>
            </w:r>
            <w:r w:rsidRPr="005F04D2">
              <w:tab/>
              <w:t xml:space="preserve">How and when will the </w:t>
            </w:r>
            <w:ins w:id="22" w:author="Isaac Forster" w:date="2018-10-29T09:51:00Z">
              <w:r w:rsidR="00B0041E">
                <w:t>research outcomes</w:t>
              </w:r>
            </w:ins>
            <w:del w:id="23" w:author="Isaac Forster" w:date="2018-10-29T09:51:00Z">
              <w:r w:rsidRPr="005F04D2" w:rsidDel="00B0041E">
                <w:delText>data</w:delText>
              </w:r>
            </w:del>
            <w:r w:rsidRPr="005F04D2">
              <w:t xml:space="preserve"> meet the objectives of the research (e.g. lead to a robust estimate of stock status and precautionary catch limits).</w:t>
            </w:r>
            <w:r w:rsidR="000D0F47">
              <w:t xml:space="preserve"> </w:t>
            </w:r>
            <w:r w:rsidRPr="005F04D2">
              <w:t>Include evidence that the proposed methods are highly likely to be successful.</w:t>
            </w:r>
          </w:p>
        </w:tc>
      </w:tr>
      <w:tr w:rsidR="00BE6118" w:rsidRPr="005F04D2" w:rsidTr="00A052AA">
        <w:tc>
          <w:tcPr>
            <w:tcW w:w="2093" w:type="dxa"/>
            <w:tcBorders>
              <w:top w:val="nil"/>
              <w:bottom w:val="single" w:sz="2" w:space="0" w:color="auto"/>
            </w:tcBorders>
            <w:shd w:val="clear" w:color="auto" w:fill="auto"/>
          </w:tcPr>
          <w:p w:rsidR="00BE6118" w:rsidRPr="005F04D2" w:rsidRDefault="00BE6118" w:rsidP="00A052AA">
            <w:pPr>
              <w:pStyle w:val="tabletext"/>
              <w:spacing w:before="60"/>
              <w:ind w:left="224" w:hanging="224"/>
            </w:pPr>
            <w:r w:rsidRPr="005F04D2">
              <w:t>4.</w:t>
            </w:r>
            <w:r w:rsidRPr="005F04D2">
              <w:tab/>
              <w:t>Proposed catch limits</w:t>
            </w:r>
          </w:p>
        </w:tc>
        <w:tc>
          <w:tcPr>
            <w:tcW w:w="7187" w:type="dxa"/>
            <w:tcBorders>
              <w:top w:val="nil"/>
              <w:bottom w:val="single" w:sz="2" w:space="0" w:color="auto"/>
            </w:tcBorders>
            <w:shd w:val="clear" w:color="auto" w:fill="auto"/>
          </w:tcPr>
          <w:p w:rsidR="00BE6118" w:rsidRPr="005F04D2" w:rsidRDefault="00BE6118" w:rsidP="00A052AA">
            <w:pPr>
              <w:pStyle w:val="tabletext"/>
              <w:spacing w:before="60" w:after="60"/>
              <w:ind w:left="318" w:hanging="284"/>
            </w:pPr>
            <w:r w:rsidRPr="005F04D2">
              <w:t>(a)</w:t>
            </w:r>
            <w:r w:rsidRPr="005F04D2">
              <w:tab/>
              <w:t xml:space="preserve">Proposed catch limits and justification. (Note that the catch limits should be at a level not substantially above that necessary to obtain the information specified in the </w:t>
            </w:r>
            <w:r>
              <w:t>R</w:t>
            </w:r>
            <w:r w:rsidRPr="005F04D2">
              <w:t xml:space="preserve">esearch </w:t>
            </w:r>
            <w:r>
              <w:t>P</w:t>
            </w:r>
            <w:r w:rsidRPr="005F04D2">
              <w:t>lans and required to meet the objectives of the proposed research.)</w:t>
            </w:r>
          </w:p>
        </w:tc>
      </w:tr>
    </w:tbl>
    <w:p w:rsidR="00BE6118" w:rsidRPr="00F21573" w:rsidRDefault="00BE6118" w:rsidP="00BE6118">
      <w:pPr>
        <w:spacing w:before="120"/>
        <w:jc w:val="right"/>
        <w:rPr>
          <w:sz w:val="20"/>
        </w:rPr>
      </w:pPr>
      <w:r w:rsidRPr="00F21573">
        <w:rPr>
          <w:sz w:val="20"/>
        </w:rPr>
        <w:lastRenderedPageBreak/>
        <w:t>(continued)</w:t>
      </w:r>
    </w:p>
    <w:tbl>
      <w:tblPr>
        <w:tblW w:w="0" w:type="auto"/>
        <w:tblBorders>
          <w:top w:val="single" w:sz="2" w:space="0" w:color="auto"/>
          <w:bottom w:val="single" w:sz="2" w:space="0" w:color="auto"/>
        </w:tblBorders>
        <w:tblLayout w:type="fixed"/>
        <w:tblCellMar>
          <w:left w:w="159" w:type="dxa"/>
          <w:right w:w="159" w:type="dxa"/>
        </w:tblCellMar>
        <w:tblLook w:val="04A0" w:firstRow="1" w:lastRow="0" w:firstColumn="1" w:lastColumn="0" w:noHBand="0" w:noVBand="1"/>
      </w:tblPr>
      <w:tblGrid>
        <w:gridCol w:w="2093"/>
        <w:gridCol w:w="7187"/>
      </w:tblGrid>
      <w:tr w:rsidR="00BE6118" w:rsidRPr="005F04D2" w:rsidTr="00A052AA">
        <w:trPr>
          <w:cantSplit/>
        </w:trPr>
        <w:tc>
          <w:tcPr>
            <w:tcW w:w="2093" w:type="dxa"/>
            <w:tcBorders>
              <w:top w:val="single" w:sz="2" w:space="0" w:color="auto"/>
              <w:bottom w:val="nil"/>
            </w:tcBorders>
            <w:shd w:val="clear" w:color="auto" w:fill="auto"/>
          </w:tcPr>
          <w:p w:rsidR="00BE6118" w:rsidRPr="005F04D2" w:rsidRDefault="00BE6118" w:rsidP="00A052AA">
            <w:pPr>
              <w:pStyle w:val="tabletext"/>
              <w:spacing w:before="60"/>
              <w:ind w:left="224" w:hanging="224"/>
            </w:pPr>
          </w:p>
        </w:tc>
        <w:tc>
          <w:tcPr>
            <w:tcW w:w="7187" w:type="dxa"/>
            <w:tcBorders>
              <w:top w:val="single" w:sz="2" w:space="0" w:color="auto"/>
              <w:bottom w:val="nil"/>
            </w:tcBorders>
            <w:shd w:val="clear" w:color="auto" w:fill="auto"/>
          </w:tcPr>
          <w:p w:rsidR="00BE6118" w:rsidRPr="005F04D2" w:rsidRDefault="00BE6118" w:rsidP="00A052AA">
            <w:pPr>
              <w:pStyle w:val="tabletext"/>
              <w:spacing w:before="60"/>
              <w:ind w:left="318" w:hanging="284"/>
            </w:pPr>
            <w:r w:rsidRPr="005F04D2">
              <w:t>(b)</w:t>
            </w:r>
            <w:r w:rsidRPr="005F04D2">
              <w:tab/>
              <w:t>Evaluation of the impact of the proposed catch on stock status, including:</w:t>
            </w:r>
          </w:p>
          <w:p w:rsidR="00BE6118" w:rsidRPr="005F04D2" w:rsidRDefault="00BE6118" w:rsidP="00A052AA">
            <w:pPr>
              <w:pStyle w:val="bulletparagraph"/>
              <w:spacing w:after="0"/>
              <w:ind w:left="568"/>
              <w:rPr>
                <w:sz w:val="20"/>
              </w:rPr>
            </w:pPr>
            <w:r w:rsidRPr="005F04D2">
              <w:rPr>
                <w:sz w:val="20"/>
              </w:rPr>
              <w:t>•</w:t>
            </w:r>
            <w:r w:rsidRPr="005F04D2">
              <w:rPr>
                <w:sz w:val="20"/>
              </w:rPr>
              <w:tab/>
              <w:t>rationale that proposed catch limits are consistent with Article II of the Convention</w:t>
            </w:r>
          </w:p>
          <w:p w:rsidR="00BE6118" w:rsidRPr="005F04D2" w:rsidRDefault="00BE6118" w:rsidP="00A052AA">
            <w:pPr>
              <w:pStyle w:val="bulletparagraph"/>
              <w:keepLines/>
              <w:spacing w:after="0"/>
              <w:ind w:left="568"/>
              <w:rPr>
                <w:sz w:val="20"/>
              </w:rPr>
            </w:pPr>
            <w:r w:rsidRPr="005F04D2">
              <w:rPr>
                <w:sz w:val="20"/>
              </w:rPr>
              <w:t>•</w:t>
            </w:r>
            <w:r w:rsidRPr="005F04D2">
              <w:rPr>
                <w:sz w:val="20"/>
              </w:rPr>
              <w:tab/>
              <w:t>evaluation of timescales involved in determining the responses of harvested, dependent and related po</w:t>
            </w:r>
            <w:r>
              <w:rPr>
                <w:sz w:val="20"/>
              </w:rPr>
              <w:t>pulations to fishing activities</w:t>
            </w:r>
          </w:p>
          <w:p w:rsidR="00BE6118" w:rsidRPr="005F04D2" w:rsidRDefault="00BE6118" w:rsidP="00A052AA">
            <w:pPr>
              <w:pStyle w:val="bulletparagraph"/>
              <w:spacing w:after="0"/>
              <w:ind w:left="568"/>
              <w:rPr>
                <w:sz w:val="20"/>
              </w:rPr>
            </w:pPr>
            <w:r w:rsidRPr="005F04D2">
              <w:rPr>
                <w:sz w:val="20"/>
              </w:rPr>
              <w:t>•</w:t>
            </w:r>
            <w:r w:rsidRPr="005F04D2">
              <w:rPr>
                <w:sz w:val="20"/>
              </w:rPr>
              <w:tab/>
              <w:t>information on estimated removals, including IUU</w:t>
            </w:r>
            <w:r>
              <w:rPr>
                <w:sz w:val="20"/>
              </w:rPr>
              <w:t xml:space="preserve"> fishing</w:t>
            </w:r>
            <w:r w:rsidRPr="005F04D2">
              <w:rPr>
                <w:sz w:val="20"/>
              </w:rPr>
              <w:t xml:space="preserve"> activities, where available.</w:t>
            </w:r>
          </w:p>
          <w:p w:rsidR="00BE6118" w:rsidRPr="005F04D2" w:rsidRDefault="00BE6118" w:rsidP="00A052AA">
            <w:pPr>
              <w:pStyle w:val="tabletext"/>
              <w:spacing w:before="60"/>
              <w:ind w:left="318" w:hanging="284"/>
            </w:pPr>
            <w:r w:rsidRPr="005F04D2">
              <w:t>(c)</w:t>
            </w:r>
            <w:r w:rsidRPr="005F04D2">
              <w:tab/>
              <w:t>Details of dependent and related species and the likelihood of their being affected by the proposed fishery</w:t>
            </w:r>
            <w:r>
              <w:t>.</w:t>
            </w:r>
          </w:p>
        </w:tc>
      </w:tr>
      <w:tr w:rsidR="00BE6118" w:rsidRPr="005F04D2" w:rsidTr="00A052AA">
        <w:tc>
          <w:tcPr>
            <w:tcW w:w="2093" w:type="dxa"/>
            <w:tcBorders>
              <w:top w:val="nil"/>
              <w:bottom w:val="nil"/>
            </w:tcBorders>
            <w:shd w:val="clear" w:color="auto" w:fill="auto"/>
          </w:tcPr>
          <w:p w:rsidR="00BE6118" w:rsidRPr="005F04D2" w:rsidRDefault="00BE6118" w:rsidP="00A052AA">
            <w:pPr>
              <w:pStyle w:val="tabletext"/>
              <w:spacing w:before="60"/>
              <w:ind w:left="224" w:hanging="224"/>
            </w:pPr>
            <w:r w:rsidRPr="005F04D2">
              <w:t>5.</w:t>
            </w:r>
            <w:r w:rsidRPr="005F04D2">
              <w:tab/>
              <w:t>Research capability</w:t>
            </w:r>
          </w:p>
        </w:tc>
        <w:tc>
          <w:tcPr>
            <w:tcW w:w="7187" w:type="dxa"/>
            <w:tcBorders>
              <w:top w:val="nil"/>
              <w:bottom w:val="nil"/>
            </w:tcBorders>
            <w:shd w:val="clear" w:color="auto" w:fill="auto"/>
          </w:tcPr>
          <w:p w:rsidR="00BE6118" w:rsidRPr="005F04D2" w:rsidRDefault="00BE6118" w:rsidP="00A052AA">
            <w:pPr>
              <w:pStyle w:val="tabletext"/>
              <w:spacing w:before="60"/>
              <w:ind w:left="318" w:hanging="284"/>
            </w:pPr>
            <w:r w:rsidRPr="005F04D2">
              <w:t>(a)</w:t>
            </w:r>
            <w:r w:rsidRPr="005F04D2">
              <w:tab/>
              <w:t>Name(s) and address of the chief scientist(s), research institute or authority responsible for planning and coordinating the research</w:t>
            </w:r>
            <w:r>
              <w:t>.</w:t>
            </w:r>
          </w:p>
          <w:p w:rsidR="00BE6118" w:rsidRPr="005F04D2" w:rsidRDefault="00BE6118" w:rsidP="00A052AA">
            <w:pPr>
              <w:pStyle w:val="tabletext"/>
              <w:ind w:left="315" w:hanging="281"/>
            </w:pPr>
            <w:r w:rsidRPr="005F04D2">
              <w:t>(b)</w:t>
            </w:r>
            <w:r w:rsidRPr="005F04D2">
              <w:tab/>
              <w:t xml:space="preserve">Number of scientists and crew to be on board the vessel. </w:t>
            </w:r>
          </w:p>
          <w:p w:rsidR="00BE6118" w:rsidRPr="005F04D2" w:rsidRDefault="00BE6118" w:rsidP="00A052AA">
            <w:pPr>
              <w:pStyle w:val="tabletext"/>
              <w:ind w:left="315" w:hanging="281"/>
            </w:pPr>
            <w:r w:rsidRPr="005F04D2">
              <w:t>(c)</w:t>
            </w:r>
            <w:r w:rsidRPr="005F04D2">
              <w:tab/>
              <w:t>Is there opportunity for inviting scientists from other Members?</w:t>
            </w:r>
            <w:r w:rsidR="000D0F47">
              <w:t xml:space="preserve"> </w:t>
            </w:r>
            <w:r w:rsidRPr="005F04D2">
              <w:t xml:space="preserve">If so, indicate </w:t>
            </w:r>
            <w:proofErr w:type="gramStart"/>
            <w:r w:rsidRPr="005F04D2">
              <w:t>a number of</w:t>
            </w:r>
            <w:proofErr w:type="gramEnd"/>
            <w:r w:rsidRPr="005F04D2">
              <w:t xml:space="preserve"> such scientists.</w:t>
            </w:r>
          </w:p>
          <w:p w:rsidR="00BE6118" w:rsidRPr="005F04D2" w:rsidRDefault="00BE6118" w:rsidP="00A052AA">
            <w:pPr>
              <w:pStyle w:val="tabletext"/>
              <w:ind w:left="315" w:hanging="281"/>
            </w:pPr>
            <w:r w:rsidRPr="005F04D2">
              <w:t>(d)</w:t>
            </w:r>
            <w:r w:rsidRPr="005F04D2">
              <w:tab/>
              <w:t>Commitment that the proposed fishing vessel</w:t>
            </w:r>
            <w:r>
              <w:t>(</w:t>
            </w:r>
            <w:r w:rsidRPr="005F04D2">
              <w:t>s</w:t>
            </w:r>
            <w:r>
              <w:t>)</w:t>
            </w:r>
            <w:r w:rsidRPr="005F04D2">
              <w:t xml:space="preserve"> and nominated research provider</w:t>
            </w:r>
            <w:r>
              <w:t>(</w:t>
            </w:r>
            <w:r w:rsidRPr="005F04D2">
              <w:t>s</w:t>
            </w:r>
            <w:r>
              <w:t>)</w:t>
            </w:r>
            <w:r w:rsidRPr="005F04D2">
              <w:t xml:space="preserve"> have the resources and capability to fulfil all obligations of the proposed </w:t>
            </w:r>
            <w:r>
              <w:t>R</w:t>
            </w:r>
            <w:r w:rsidRPr="005F04D2">
              <w:t xml:space="preserve">esearch </w:t>
            </w:r>
            <w:r>
              <w:t>P</w:t>
            </w:r>
            <w:r w:rsidRPr="005F04D2">
              <w:t>lan.</w:t>
            </w:r>
          </w:p>
        </w:tc>
      </w:tr>
      <w:tr w:rsidR="00BE6118" w:rsidRPr="005F04D2" w:rsidTr="00E1520E">
        <w:tc>
          <w:tcPr>
            <w:tcW w:w="2093" w:type="dxa"/>
            <w:tcBorders>
              <w:top w:val="nil"/>
              <w:bottom w:val="nil"/>
            </w:tcBorders>
            <w:shd w:val="clear" w:color="auto" w:fill="auto"/>
          </w:tcPr>
          <w:p w:rsidR="00BE6118" w:rsidRPr="005F04D2" w:rsidRDefault="00BE6118" w:rsidP="00A052AA">
            <w:pPr>
              <w:pStyle w:val="tabletext"/>
              <w:spacing w:before="60"/>
              <w:ind w:left="224" w:hanging="224"/>
            </w:pPr>
            <w:r w:rsidRPr="005F04D2">
              <w:t>6.</w:t>
            </w:r>
            <w:r w:rsidRPr="005F04D2">
              <w:tab/>
              <w:t>Reporting for evaluation and review</w:t>
            </w:r>
          </w:p>
        </w:tc>
        <w:tc>
          <w:tcPr>
            <w:tcW w:w="7187" w:type="dxa"/>
            <w:tcBorders>
              <w:top w:val="nil"/>
              <w:bottom w:val="nil"/>
            </w:tcBorders>
            <w:shd w:val="clear" w:color="auto" w:fill="auto"/>
          </w:tcPr>
          <w:p w:rsidR="00BE6118" w:rsidRPr="005F04D2" w:rsidRDefault="00BE6118" w:rsidP="00A052AA">
            <w:pPr>
              <w:pStyle w:val="tabletext"/>
              <w:spacing w:before="60"/>
              <w:ind w:left="318" w:hanging="284"/>
            </w:pPr>
            <w:r w:rsidRPr="005F04D2">
              <w:t>(a)</w:t>
            </w:r>
            <w:r w:rsidRPr="005F04D2">
              <w:tab/>
              <w:t>List of dates by which specific actions will be completed and reported to CCAMLR.</w:t>
            </w:r>
            <w:r w:rsidR="000D0F47">
              <w:t xml:space="preserve"> </w:t>
            </w:r>
            <w:r w:rsidRPr="005F04D2">
              <w:t>If the research is a stand-alone survey, Members shall commit to providing a progress report</w:t>
            </w:r>
            <w:ins w:id="24" w:author="Doro Forck" w:date="2018-10-31T09:45:00Z">
              <w:r w:rsidR="00B1410F">
                <w:t xml:space="preserve"> to</w:t>
              </w:r>
            </w:ins>
            <w:r w:rsidRPr="005F04D2">
              <w:t xml:space="preserve"> </w:t>
            </w:r>
            <w:ins w:id="25" w:author="Isaac Forster" w:date="2018-10-29T09:51:00Z">
              <w:r w:rsidR="00B0041E">
                <w:t>the appropriate working group</w:t>
              </w:r>
              <w:r w:rsidR="00B0041E" w:rsidRPr="005F04D2" w:rsidDel="00B0041E">
                <w:t xml:space="preserve"> </w:t>
              </w:r>
            </w:ins>
            <w:del w:id="26" w:author="Isaac Forster" w:date="2018-10-29T09:51:00Z">
              <w:r w:rsidRPr="005F04D2" w:rsidDel="00B0041E">
                <w:delText xml:space="preserve">to WG-FSA and/or WG-EMM </w:delText>
              </w:r>
            </w:del>
            <w:r w:rsidRPr="005F04D2">
              <w:t>for review and comment</w:t>
            </w:r>
            <w:ins w:id="27" w:author="Doro Forck" w:date="2018-11-07T14:56:00Z">
              <w:r w:rsidR="00951536">
                <w:t>,</w:t>
              </w:r>
            </w:ins>
            <w:r w:rsidRPr="005F04D2">
              <w:t xml:space="preserve"> and a final report within 12 months of completion of the research to the Scientific Committee. </w:t>
            </w:r>
          </w:p>
          <w:p w:rsidR="00BE6118" w:rsidRPr="005F04D2" w:rsidRDefault="00BE6118" w:rsidP="00A052AA">
            <w:pPr>
              <w:pStyle w:val="tabletext"/>
              <w:spacing w:after="60"/>
              <w:ind w:left="318" w:hanging="284"/>
            </w:pPr>
            <w:r w:rsidRPr="005F04D2">
              <w:t>(b)</w:t>
            </w:r>
            <w:r w:rsidRPr="005F04D2">
              <w:tab/>
              <w:t xml:space="preserve">If research is multi-annual, Members shall commit to providing annual research reviews to be submitted to </w:t>
            </w:r>
            <w:ins w:id="28" w:author="Isaac Forster" w:date="2018-10-29T09:51:00Z">
              <w:r w:rsidR="00B0041E">
                <w:t>the appropriate working group</w:t>
              </w:r>
            </w:ins>
            <w:del w:id="29" w:author="Isaac Forster" w:date="2018-10-29T09:51:00Z">
              <w:r w:rsidRPr="005F04D2" w:rsidDel="00B0041E">
                <w:delText>WG-FSA and/or WG-EMM</w:delText>
              </w:r>
            </w:del>
            <w:r w:rsidRPr="005F04D2">
              <w:t xml:space="preserve">, including </w:t>
            </w:r>
            <w:ins w:id="30" w:author="Isaac Forster" w:date="2018-10-29T09:52:00Z">
              <w:r w:rsidR="00B0041E">
                <w:t xml:space="preserve">a </w:t>
              </w:r>
            </w:ins>
            <w:r w:rsidRPr="005F04D2">
              <w:t>review of progress towards meeting research objectives and associated proposed time lines in initial proposal</w:t>
            </w:r>
            <w:del w:id="31" w:author="Isaac Forster" w:date="2018-10-29T09:52:00Z">
              <w:r w:rsidDel="00B0041E">
                <w:delText>,</w:delText>
              </w:r>
              <w:r w:rsidRPr="005F04D2" w:rsidDel="00B0041E">
                <w:delText xml:space="preserve"> </w:delText>
              </w:r>
            </w:del>
            <w:ins w:id="32" w:author="Isaac Forster" w:date="2018-10-29T09:52:00Z">
              <w:r w:rsidR="00B0041E">
                <w:t>; a</w:t>
              </w:r>
              <w:r w:rsidR="00B0041E" w:rsidRPr="005F04D2">
                <w:t xml:space="preserve"> </w:t>
              </w:r>
              <w:r w:rsidR="00B0041E" w:rsidRPr="00794CDE">
                <w:t>summary table comprising the applicable milestones of the research from the beginning of the plan, planned and actual achievement dates, papers submitted, and noting any changes in the milestone time</w:t>
              </w:r>
              <w:r w:rsidR="00B0041E">
                <w:t xml:space="preserve">line; a review of previous </w:t>
              </w:r>
              <w:r w:rsidR="00951536">
                <w:t xml:space="preserve">working group </w:t>
              </w:r>
              <w:r w:rsidR="00B0041E">
                <w:t>and Scientific Committee commentary;</w:t>
              </w:r>
              <w:r w:rsidR="00B0041E" w:rsidRPr="00794CDE">
                <w:t xml:space="preserve"> </w:t>
              </w:r>
            </w:ins>
            <w:r w:rsidRPr="005F04D2">
              <w:t xml:space="preserve">and proposals for adjustments to the research proposal if required. </w:t>
            </w:r>
          </w:p>
        </w:tc>
      </w:tr>
      <w:tr w:rsidR="00E1520E" w:rsidRPr="005F04D2" w:rsidTr="00A052AA">
        <w:tc>
          <w:tcPr>
            <w:tcW w:w="2093" w:type="dxa"/>
            <w:tcBorders>
              <w:top w:val="nil"/>
            </w:tcBorders>
            <w:shd w:val="clear" w:color="auto" w:fill="auto"/>
          </w:tcPr>
          <w:p w:rsidR="00E1520E" w:rsidRPr="005F04D2" w:rsidRDefault="00CF685D" w:rsidP="00A052AA">
            <w:pPr>
              <w:pStyle w:val="tabletext"/>
              <w:spacing w:before="60"/>
              <w:ind w:left="224" w:hanging="224"/>
            </w:pPr>
            <w:r>
              <w:t>7</w:t>
            </w:r>
            <w:r w:rsidR="008A384F">
              <w:t>.</w:t>
            </w:r>
            <w:r w:rsidR="008A384F">
              <w:tab/>
            </w:r>
            <w:r w:rsidR="00E1520E">
              <w:t>Conservation measure exemptions</w:t>
            </w:r>
          </w:p>
        </w:tc>
        <w:tc>
          <w:tcPr>
            <w:tcW w:w="7187" w:type="dxa"/>
            <w:tcBorders>
              <w:top w:val="nil"/>
            </w:tcBorders>
            <w:shd w:val="clear" w:color="auto" w:fill="auto"/>
          </w:tcPr>
          <w:p w:rsidR="00E1520E" w:rsidRPr="005F04D2" w:rsidRDefault="00E1520E" w:rsidP="008A384F">
            <w:pPr>
              <w:pStyle w:val="tabletext"/>
              <w:spacing w:before="60" w:after="60"/>
              <w:ind w:left="318" w:hanging="284"/>
            </w:pPr>
            <w:r w:rsidRPr="00E1520E">
              <w:t xml:space="preserve">(a) </w:t>
            </w:r>
            <w:r w:rsidR="00DC0D77">
              <w:t xml:space="preserve">Intended </w:t>
            </w:r>
            <w:r w:rsidRPr="00E1520E">
              <w:t xml:space="preserve">exemptions from applicable conservation measures in whole or in part (other than those specified in Conservation Measure 24-01) and justification. Any </w:t>
            </w:r>
            <w:r w:rsidR="00DC0D77">
              <w:t xml:space="preserve">intended </w:t>
            </w:r>
            <w:r w:rsidRPr="00E1520E">
              <w:t>exemptions shall be necessary for the Research Plan and objectives of the proposed research.</w:t>
            </w:r>
          </w:p>
        </w:tc>
      </w:tr>
    </w:tbl>
    <w:p w:rsidR="00BE6118" w:rsidRPr="005F04D2" w:rsidRDefault="00BE6118" w:rsidP="00BE6118">
      <w:pPr>
        <w:pStyle w:val="cmpara"/>
      </w:pPr>
    </w:p>
    <w:p w:rsidR="00BE6118" w:rsidRDefault="007326A6" w:rsidP="00BE6118">
      <w:pPr>
        <w:pStyle w:val="cmannexno"/>
      </w:pPr>
      <w:bookmarkStart w:id="33" w:name="_Toc418689720"/>
      <w:bookmarkStart w:id="34" w:name="_Toc435711166"/>
      <w:r w:rsidRPr="005C3F8D">
        <w:rPr>
          <w:caps w:val="0"/>
        </w:rPr>
        <w:t>Annex</w:t>
      </w:r>
      <w:r>
        <w:rPr>
          <w:caps w:val="0"/>
        </w:rPr>
        <w:t xml:space="preserve"> </w:t>
      </w:r>
      <w:r w:rsidR="00BE6118">
        <w:t>24-01/</w:t>
      </w:r>
      <w:r w:rsidR="00BE6118" w:rsidRPr="0019362F">
        <w:rPr>
          <w:caps w:val="0"/>
        </w:rPr>
        <w:t>B</w:t>
      </w:r>
      <w:bookmarkEnd w:id="33"/>
      <w:bookmarkEnd w:id="34"/>
    </w:p>
    <w:p w:rsidR="00BE6118" w:rsidRDefault="007326A6" w:rsidP="00BE6118">
      <w:pPr>
        <w:pStyle w:val="appendixtitle"/>
        <w:spacing w:after="480"/>
      </w:pPr>
      <w:r>
        <w:rPr>
          <w:caps w:val="0"/>
        </w:rPr>
        <w:t xml:space="preserve">Taxa-specific </w:t>
      </w:r>
      <w:r w:rsidR="003727AD">
        <w:rPr>
          <w:caps w:val="0"/>
        </w:rPr>
        <w:t xml:space="preserve">schedule for notification </w:t>
      </w:r>
      <w:r w:rsidR="003727AD">
        <w:rPr>
          <w:caps w:val="0"/>
        </w:rPr>
        <w:br/>
        <w:t>of research vessel activity</w:t>
      </w:r>
    </w:p>
    <w:tbl>
      <w:tblPr>
        <w:tblW w:w="5778" w:type="dxa"/>
        <w:jc w:val="center"/>
        <w:tblLook w:val="0000" w:firstRow="0" w:lastRow="0" w:firstColumn="0" w:lastColumn="0" w:noHBand="0" w:noVBand="0"/>
      </w:tblPr>
      <w:tblGrid>
        <w:gridCol w:w="2865"/>
        <w:gridCol w:w="1295"/>
        <w:gridCol w:w="1618"/>
      </w:tblGrid>
      <w:tr w:rsidR="00BE6118" w:rsidTr="00A052AA">
        <w:trPr>
          <w:jc w:val="center"/>
        </w:trPr>
        <w:tc>
          <w:tcPr>
            <w:tcW w:w="2865" w:type="dxa"/>
            <w:tcBorders>
              <w:top w:val="single" w:sz="2" w:space="0" w:color="auto"/>
              <w:bottom w:val="single" w:sz="2" w:space="0" w:color="auto"/>
            </w:tcBorders>
          </w:tcPr>
          <w:p w:rsidR="00BE6118" w:rsidRDefault="00BE6118" w:rsidP="00A052AA">
            <w:pPr>
              <w:spacing w:before="60" w:after="60"/>
              <w:jc w:val="center"/>
              <w:rPr>
                <w:sz w:val="20"/>
              </w:rPr>
            </w:pPr>
            <w:r>
              <w:rPr>
                <w:sz w:val="20"/>
              </w:rPr>
              <w:t>Taxon</w:t>
            </w:r>
          </w:p>
        </w:tc>
        <w:tc>
          <w:tcPr>
            <w:tcW w:w="1295" w:type="dxa"/>
            <w:tcBorders>
              <w:top w:val="single" w:sz="2" w:space="0" w:color="auto"/>
              <w:bottom w:val="single" w:sz="2" w:space="0" w:color="auto"/>
            </w:tcBorders>
          </w:tcPr>
          <w:p w:rsidR="00BE6118" w:rsidRPr="008A3460" w:rsidRDefault="00BE6118" w:rsidP="00A052AA">
            <w:pPr>
              <w:pStyle w:val="tableheading"/>
            </w:pPr>
            <w:r w:rsidRPr="008A3460">
              <w:t>Gear type</w:t>
            </w:r>
          </w:p>
        </w:tc>
        <w:tc>
          <w:tcPr>
            <w:tcW w:w="1618" w:type="dxa"/>
            <w:tcBorders>
              <w:top w:val="single" w:sz="2" w:space="0" w:color="auto"/>
              <w:bottom w:val="single" w:sz="2" w:space="0" w:color="auto"/>
            </w:tcBorders>
          </w:tcPr>
          <w:p w:rsidR="00BE6118" w:rsidRDefault="00BE6118" w:rsidP="00A052AA">
            <w:pPr>
              <w:pStyle w:val="tableheading"/>
            </w:pPr>
            <w:r>
              <w:t>Expected Catch</w:t>
            </w:r>
          </w:p>
        </w:tc>
      </w:tr>
      <w:tr w:rsidR="00BE6118" w:rsidTr="00A052AA">
        <w:trPr>
          <w:jc w:val="center"/>
        </w:trPr>
        <w:tc>
          <w:tcPr>
            <w:tcW w:w="2865" w:type="dxa"/>
            <w:tcBorders>
              <w:top w:val="single" w:sz="2" w:space="0" w:color="auto"/>
            </w:tcBorders>
          </w:tcPr>
          <w:p w:rsidR="00BE6118" w:rsidRDefault="00BE6118" w:rsidP="00A052AA">
            <w:pPr>
              <w:pStyle w:val="Header"/>
              <w:tabs>
                <w:tab w:val="left" w:pos="425"/>
              </w:tabs>
              <w:spacing w:before="60"/>
            </w:pPr>
            <w:r>
              <w:t>(a)</w:t>
            </w:r>
            <w:r>
              <w:tab/>
              <w:t>Thresholds for finfish taxa</w:t>
            </w:r>
          </w:p>
        </w:tc>
        <w:tc>
          <w:tcPr>
            <w:tcW w:w="1295" w:type="dxa"/>
            <w:tcBorders>
              <w:top w:val="single" w:sz="2" w:space="0" w:color="auto"/>
            </w:tcBorders>
          </w:tcPr>
          <w:p w:rsidR="00BE6118" w:rsidRPr="008A3460" w:rsidRDefault="00BE6118" w:rsidP="00A052AA">
            <w:pPr>
              <w:spacing w:before="60"/>
              <w:jc w:val="center"/>
              <w:rPr>
                <w:sz w:val="20"/>
              </w:rPr>
            </w:pPr>
          </w:p>
        </w:tc>
        <w:tc>
          <w:tcPr>
            <w:tcW w:w="1618" w:type="dxa"/>
            <w:tcBorders>
              <w:top w:val="single" w:sz="2" w:space="0" w:color="auto"/>
            </w:tcBorders>
          </w:tcPr>
          <w:p w:rsidR="00BE6118" w:rsidRDefault="00BE6118" w:rsidP="00A052AA">
            <w:pPr>
              <w:spacing w:before="60"/>
              <w:jc w:val="center"/>
              <w:rPr>
                <w:sz w:val="20"/>
              </w:rPr>
            </w:pPr>
          </w:p>
        </w:tc>
      </w:tr>
      <w:tr w:rsidR="00BE6118" w:rsidTr="00A052AA">
        <w:trPr>
          <w:jc w:val="center"/>
        </w:trPr>
        <w:tc>
          <w:tcPr>
            <w:tcW w:w="2865" w:type="dxa"/>
          </w:tcPr>
          <w:p w:rsidR="00BE6118" w:rsidRDefault="00BE6118" w:rsidP="00A052AA">
            <w:pPr>
              <w:tabs>
                <w:tab w:val="left" w:pos="425"/>
              </w:tabs>
              <w:spacing w:before="60"/>
              <w:rPr>
                <w:sz w:val="20"/>
              </w:rPr>
            </w:pPr>
            <w:r>
              <w:rPr>
                <w:i/>
                <w:iCs/>
                <w:sz w:val="20"/>
              </w:rPr>
              <w:tab/>
              <w:t>Dissostichus</w:t>
            </w:r>
            <w:r>
              <w:rPr>
                <w:sz w:val="20"/>
              </w:rPr>
              <w:t xml:space="preserve"> spp.</w:t>
            </w:r>
          </w:p>
        </w:tc>
        <w:tc>
          <w:tcPr>
            <w:tcW w:w="1295" w:type="dxa"/>
          </w:tcPr>
          <w:p w:rsidR="00BE6118" w:rsidRPr="008A3460" w:rsidRDefault="00BE6118" w:rsidP="00A052AA">
            <w:pPr>
              <w:spacing w:before="60"/>
              <w:jc w:val="center"/>
              <w:rPr>
                <w:sz w:val="20"/>
              </w:rPr>
            </w:pPr>
            <w:r w:rsidRPr="008A3460">
              <w:rPr>
                <w:sz w:val="20"/>
              </w:rPr>
              <w:t>Longline</w:t>
            </w:r>
          </w:p>
        </w:tc>
        <w:tc>
          <w:tcPr>
            <w:tcW w:w="1618" w:type="dxa"/>
          </w:tcPr>
          <w:p w:rsidR="00BE6118" w:rsidRDefault="00BE6118" w:rsidP="00A052AA">
            <w:pPr>
              <w:spacing w:before="60"/>
              <w:ind w:right="240"/>
              <w:jc w:val="right"/>
              <w:rPr>
                <w:sz w:val="20"/>
              </w:rPr>
            </w:pPr>
            <w:r>
              <w:rPr>
                <w:sz w:val="20"/>
              </w:rPr>
              <w:t>5 tonnes</w:t>
            </w:r>
          </w:p>
        </w:tc>
      </w:tr>
      <w:tr w:rsidR="00BE6118" w:rsidTr="00A052AA">
        <w:trPr>
          <w:jc w:val="center"/>
        </w:trPr>
        <w:tc>
          <w:tcPr>
            <w:tcW w:w="2865" w:type="dxa"/>
          </w:tcPr>
          <w:p w:rsidR="00BE6118" w:rsidRDefault="00BE6118" w:rsidP="00A052AA">
            <w:pPr>
              <w:tabs>
                <w:tab w:val="left" w:pos="425"/>
              </w:tabs>
              <w:rPr>
                <w:sz w:val="20"/>
              </w:rPr>
            </w:pPr>
          </w:p>
        </w:tc>
        <w:tc>
          <w:tcPr>
            <w:tcW w:w="1295" w:type="dxa"/>
          </w:tcPr>
          <w:p w:rsidR="00BE6118" w:rsidRPr="008A3460" w:rsidRDefault="00BE6118" w:rsidP="00A052AA">
            <w:pPr>
              <w:jc w:val="center"/>
              <w:rPr>
                <w:sz w:val="20"/>
              </w:rPr>
            </w:pPr>
            <w:r w:rsidRPr="008A3460">
              <w:rPr>
                <w:sz w:val="20"/>
              </w:rPr>
              <w:t>Trawl</w:t>
            </w:r>
          </w:p>
        </w:tc>
        <w:tc>
          <w:tcPr>
            <w:tcW w:w="1618" w:type="dxa"/>
          </w:tcPr>
          <w:p w:rsidR="00BE6118" w:rsidDel="00483522" w:rsidRDefault="00BE6118" w:rsidP="00A052AA">
            <w:pPr>
              <w:ind w:right="240"/>
              <w:jc w:val="right"/>
              <w:rPr>
                <w:sz w:val="20"/>
              </w:rPr>
            </w:pPr>
            <w:r>
              <w:rPr>
                <w:sz w:val="20"/>
              </w:rPr>
              <w:t>5 tonnes</w:t>
            </w:r>
          </w:p>
        </w:tc>
      </w:tr>
      <w:tr w:rsidR="00BE6118" w:rsidTr="00A052AA">
        <w:trPr>
          <w:jc w:val="center"/>
        </w:trPr>
        <w:tc>
          <w:tcPr>
            <w:tcW w:w="2865" w:type="dxa"/>
          </w:tcPr>
          <w:p w:rsidR="00BE6118" w:rsidRDefault="00BE6118" w:rsidP="00A052AA">
            <w:pPr>
              <w:tabs>
                <w:tab w:val="left" w:pos="425"/>
              </w:tabs>
              <w:rPr>
                <w:sz w:val="20"/>
              </w:rPr>
            </w:pPr>
          </w:p>
        </w:tc>
        <w:tc>
          <w:tcPr>
            <w:tcW w:w="1295" w:type="dxa"/>
          </w:tcPr>
          <w:p w:rsidR="00BE6118" w:rsidRPr="008A3460" w:rsidRDefault="00BE6118" w:rsidP="00A052AA">
            <w:pPr>
              <w:jc w:val="center"/>
              <w:rPr>
                <w:sz w:val="20"/>
              </w:rPr>
            </w:pPr>
            <w:r w:rsidRPr="008A3460">
              <w:rPr>
                <w:sz w:val="20"/>
              </w:rPr>
              <w:t>Pot</w:t>
            </w:r>
          </w:p>
        </w:tc>
        <w:tc>
          <w:tcPr>
            <w:tcW w:w="1618" w:type="dxa"/>
          </w:tcPr>
          <w:p w:rsidR="00BE6118" w:rsidDel="00483522" w:rsidRDefault="00BE6118" w:rsidP="00A052AA">
            <w:pPr>
              <w:ind w:right="240"/>
              <w:jc w:val="right"/>
              <w:rPr>
                <w:sz w:val="20"/>
              </w:rPr>
            </w:pPr>
            <w:r>
              <w:rPr>
                <w:sz w:val="20"/>
              </w:rPr>
              <w:t>5 tonnes</w:t>
            </w:r>
          </w:p>
        </w:tc>
      </w:tr>
      <w:tr w:rsidR="00BE6118" w:rsidTr="00A052AA">
        <w:trPr>
          <w:jc w:val="center"/>
        </w:trPr>
        <w:tc>
          <w:tcPr>
            <w:tcW w:w="2865" w:type="dxa"/>
          </w:tcPr>
          <w:p w:rsidR="00BE6118" w:rsidRDefault="00BE6118" w:rsidP="00A052AA">
            <w:pPr>
              <w:tabs>
                <w:tab w:val="left" w:pos="425"/>
              </w:tabs>
              <w:rPr>
                <w:sz w:val="20"/>
              </w:rPr>
            </w:pPr>
          </w:p>
        </w:tc>
        <w:tc>
          <w:tcPr>
            <w:tcW w:w="1295" w:type="dxa"/>
          </w:tcPr>
          <w:p w:rsidR="00BE6118" w:rsidRPr="008A3460" w:rsidRDefault="00BE6118" w:rsidP="00A052AA">
            <w:pPr>
              <w:jc w:val="center"/>
              <w:rPr>
                <w:sz w:val="20"/>
              </w:rPr>
            </w:pPr>
            <w:r w:rsidRPr="008A3460">
              <w:rPr>
                <w:sz w:val="20"/>
              </w:rPr>
              <w:t>Other</w:t>
            </w:r>
          </w:p>
        </w:tc>
        <w:tc>
          <w:tcPr>
            <w:tcW w:w="1618" w:type="dxa"/>
          </w:tcPr>
          <w:p w:rsidR="00BE6118" w:rsidDel="00483522" w:rsidRDefault="00BE6118" w:rsidP="00A052AA">
            <w:pPr>
              <w:ind w:right="240"/>
              <w:jc w:val="right"/>
              <w:rPr>
                <w:sz w:val="20"/>
              </w:rPr>
            </w:pPr>
            <w:r>
              <w:rPr>
                <w:sz w:val="20"/>
              </w:rPr>
              <w:t>0 tonnes</w:t>
            </w:r>
          </w:p>
        </w:tc>
      </w:tr>
      <w:tr w:rsidR="00BE6118" w:rsidTr="00A052AA">
        <w:trPr>
          <w:jc w:val="center"/>
        </w:trPr>
        <w:tc>
          <w:tcPr>
            <w:tcW w:w="2865" w:type="dxa"/>
          </w:tcPr>
          <w:p w:rsidR="00BE6118" w:rsidRPr="002A55DA" w:rsidRDefault="00BE6118" w:rsidP="00A052AA">
            <w:pPr>
              <w:tabs>
                <w:tab w:val="left" w:pos="425"/>
              </w:tabs>
              <w:rPr>
                <w:i/>
              </w:rPr>
            </w:pPr>
            <w:r>
              <w:rPr>
                <w:sz w:val="20"/>
              </w:rPr>
              <w:tab/>
            </w:r>
            <w:r w:rsidRPr="003C3991">
              <w:rPr>
                <w:i/>
                <w:sz w:val="20"/>
              </w:rPr>
              <w:t>Champsocephalus gunnari</w:t>
            </w:r>
            <w:r w:rsidRPr="002A55DA">
              <w:rPr>
                <w:i/>
                <w:sz w:val="20"/>
              </w:rPr>
              <w:t xml:space="preserve"> </w:t>
            </w:r>
          </w:p>
        </w:tc>
        <w:tc>
          <w:tcPr>
            <w:tcW w:w="1295" w:type="dxa"/>
          </w:tcPr>
          <w:p w:rsidR="00BE6118" w:rsidRPr="008A3460" w:rsidDel="00483522" w:rsidRDefault="00BE6118" w:rsidP="00A052AA">
            <w:pPr>
              <w:jc w:val="center"/>
              <w:rPr>
                <w:sz w:val="20"/>
              </w:rPr>
            </w:pPr>
            <w:r>
              <w:rPr>
                <w:sz w:val="20"/>
              </w:rPr>
              <w:t>All</w:t>
            </w:r>
          </w:p>
        </w:tc>
        <w:tc>
          <w:tcPr>
            <w:tcW w:w="1618" w:type="dxa"/>
          </w:tcPr>
          <w:p w:rsidR="00BE6118" w:rsidRDefault="00BE6118" w:rsidP="00A052AA">
            <w:pPr>
              <w:ind w:right="240"/>
              <w:jc w:val="right"/>
              <w:rPr>
                <w:sz w:val="20"/>
              </w:rPr>
            </w:pPr>
            <w:r>
              <w:rPr>
                <w:sz w:val="20"/>
              </w:rPr>
              <w:t>10 tonnes</w:t>
            </w:r>
          </w:p>
        </w:tc>
      </w:tr>
      <w:tr w:rsidR="00BE6118" w:rsidTr="00A052AA">
        <w:trPr>
          <w:jc w:val="center"/>
        </w:trPr>
        <w:tc>
          <w:tcPr>
            <w:tcW w:w="2865" w:type="dxa"/>
          </w:tcPr>
          <w:p w:rsidR="00BE6118" w:rsidRDefault="00BE6118" w:rsidP="00A052AA">
            <w:pPr>
              <w:tabs>
                <w:tab w:val="left" w:pos="425"/>
              </w:tabs>
              <w:ind w:left="382" w:hanging="382"/>
              <w:rPr>
                <w:sz w:val="20"/>
              </w:rPr>
            </w:pPr>
          </w:p>
        </w:tc>
        <w:tc>
          <w:tcPr>
            <w:tcW w:w="1295" w:type="dxa"/>
          </w:tcPr>
          <w:p w:rsidR="00BE6118" w:rsidRPr="008A3460" w:rsidRDefault="00BE6118" w:rsidP="00A052AA">
            <w:pPr>
              <w:pStyle w:val="evenheader"/>
              <w:jc w:val="center"/>
            </w:pPr>
          </w:p>
        </w:tc>
        <w:tc>
          <w:tcPr>
            <w:tcW w:w="1618" w:type="dxa"/>
          </w:tcPr>
          <w:p w:rsidR="00BE6118" w:rsidRPr="00F14975" w:rsidRDefault="00BE6118" w:rsidP="00A052AA">
            <w:pPr>
              <w:pStyle w:val="evenheader"/>
              <w:jc w:val="center"/>
            </w:pPr>
          </w:p>
        </w:tc>
      </w:tr>
      <w:tr w:rsidR="00BE6118" w:rsidTr="00A052AA">
        <w:trPr>
          <w:jc w:val="center"/>
        </w:trPr>
        <w:tc>
          <w:tcPr>
            <w:tcW w:w="5778" w:type="dxa"/>
            <w:gridSpan w:val="3"/>
          </w:tcPr>
          <w:p w:rsidR="00BE6118" w:rsidRPr="00F14975" w:rsidRDefault="00BE6118" w:rsidP="00A052AA">
            <w:pPr>
              <w:pStyle w:val="evenheader"/>
              <w:ind w:left="380" w:hanging="380"/>
            </w:pPr>
            <w:r w:rsidRPr="00F14975">
              <w:t>(b)</w:t>
            </w:r>
            <w:r w:rsidRPr="00F14975">
              <w:tab/>
              <w:t>Non-finfish taxa for which a catch threshold of 0.1% of the catch limit for a given area would apply</w:t>
            </w:r>
          </w:p>
        </w:tc>
      </w:tr>
      <w:tr w:rsidR="00BE6118" w:rsidTr="00A052AA">
        <w:trPr>
          <w:jc w:val="center"/>
        </w:trPr>
        <w:tc>
          <w:tcPr>
            <w:tcW w:w="2865" w:type="dxa"/>
          </w:tcPr>
          <w:p w:rsidR="00BE6118" w:rsidRPr="00F14975" w:rsidRDefault="00BE6118" w:rsidP="00A052AA">
            <w:pPr>
              <w:pStyle w:val="evenheader"/>
              <w:tabs>
                <w:tab w:val="left" w:pos="425"/>
              </w:tabs>
              <w:spacing w:before="120"/>
            </w:pPr>
            <w:r w:rsidRPr="00F14975">
              <w:tab/>
              <w:t>Krill</w:t>
            </w:r>
          </w:p>
        </w:tc>
        <w:tc>
          <w:tcPr>
            <w:tcW w:w="1295" w:type="dxa"/>
          </w:tcPr>
          <w:p w:rsidR="00BE6118" w:rsidRPr="008A3460" w:rsidRDefault="00BE6118" w:rsidP="00A052AA">
            <w:pPr>
              <w:spacing w:before="120"/>
              <w:jc w:val="center"/>
              <w:rPr>
                <w:sz w:val="20"/>
              </w:rPr>
            </w:pPr>
          </w:p>
        </w:tc>
        <w:tc>
          <w:tcPr>
            <w:tcW w:w="1618" w:type="dxa"/>
          </w:tcPr>
          <w:p w:rsidR="00BE6118" w:rsidRDefault="00BE6118" w:rsidP="00A052AA">
            <w:pPr>
              <w:spacing w:before="120"/>
              <w:jc w:val="center"/>
              <w:rPr>
                <w:sz w:val="20"/>
              </w:rPr>
            </w:pPr>
          </w:p>
        </w:tc>
      </w:tr>
      <w:tr w:rsidR="00BE6118" w:rsidTr="00A052AA">
        <w:trPr>
          <w:jc w:val="center"/>
        </w:trPr>
        <w:tc>
          <w:tcPr>
            <w:tcW w:w="2865" w:type="dxa"/>
          </w:tcPr>
          <w:p w:rsidR="00BE6118" w:rsidRDefault="00BE6118" w:rsidP="00A052AA">
            <w:pPr>
              <w:tabs>
                <w:tab w:val="left" w:pos="425"/>
              </w:tabs>
              <w:rPr>
                <w:sz w:val="20"/>
              </w:rPr>
            </w:pPr>
            <w:r>
              <w:rPr>
                <w:sz w:val="20"/>
              </w:rPr>
              <w:lastRenderedPageBreak/>
              <w:tab/>
              <w:t>Squid</w:t>
            </w:r>
          </w:p>
        </w:tc>
        <w:tc>
          <w:tcPr>
            <w:tcW w:w="1295" w:type="dxa"/>
          </w:tcPr>
          <w:p w:rsidR="00BE6118" w:rsidRPr="008A3460" w:rsidRDefault="00BE6118" w:rsidP="00A052AA">
            <w:pPr>
              <w:jc w:val="center"/>
              <w:rPr>
                <w:sz w:val="20"/>
              </w:rPr>
            </w:pPr>
          </w:p>
        </w:tc>
        <w:tc>
          <w:tcPr>
            <w:tcW w:w="1618" w:type="dxa"/>
          </w:tcPr>
          <w:p w:rsidR="00BE6118" w:rsidRDefault="00BE6118" w:rsidP="00A052AA">
            <w:pPr>
              <w:jc w:val="center"/>
              <w:rPr>
                <w:sz w:val="20"/>
              </w:rPr>
            </w:pPr>
          </w:p>
        </w:tc>
      </w:tr>
      <w:tr w:rsidR="00BE6118" w:rsidTr="00A052AA">
        <w:trPr>
          <w:jc w:val="center"/>
        </w:trPr>
        <w:tc>
          <w:tcPr>
            <w:tcW w:w="2865" w:type="dxa"/>
            <w:tcBorders>
              <w:bottom w:val="single" w:sz="2" w:space="0" w:color="auto"/>
            </w:tcBorders>
          </w:tcPr>
          <w:p w:rsidR="00BE6118" w:rsidRPr="00F14975" w:rsidRDefault="00BE6118" w:rsidP="00A052AA">
            <w:pPr>
              <w:pStyle w:val="evenheader"/>
              <w:tabs>
                <w:tab w:val="left" w:pos="425"/>
              </w:tabs>
              <w:spacing w:after="120"/>
            </w:pPr>
            <w:r w:rsidRPr="00F14975">
              <w:tab/>
              <w:t>Crabs</w:t>
            </w:r>
          </w:p>
        </w:tc>
        <w:tc>
          <w:tcPr>
            <w:tcW w:w="1295" w:type="dxa"/>
            <w:tcBorders>
              <w:bottom w:val="single" w:sz="2" w:space="0" w:color="auto"/>
            </w:tcBorders>
          </w:tcPr>
          <w:p w:rsidR="00BE6118" w:rsidRPr="008A3460" w:rsidRDefault="00BE6118" w:rsidP="00A052AA">
            <w:pPr>
              <w:jc w:val="center"/>
              <w:rPr>
                <w:sz w:val="20"/>
              </w:rPr>
            </w:pPr>
          </w:p>
        </w:tc>
        <w:tc>
          <w:tcPr>
            <w:tcW w:w="1618" w:type="dxa"/>
            <w:tcBorders>
              <w:bottom w:val="single" w:sz="2" w:space="0" w:color="auto"/>
            </w:tcBorders>
          </w:tcPr>
          <w:p w:rsidR="00BE6118" w:rsidRDefault="00BE6118" w:rsidP="00A052AA">
            <w:pPr>
              <w:jc w:val="center"/>
              <w:rPr>
                <w:sz w:val="20"/>
              </w:rPr>
            </w:pPr>
          </w:p>
        </w:tc>
      </w:tr>
    </w:tbl>
    <w:p w:rsidR="00293928" w:rsidRPr="00CC39F5" w:rsidRDefault="00293928" w:rsidP="00CC39F5"/>
    <w:sectPr w:rsidR="00293928" w:rsidRPr="00CC39F5" w:rsidSect="00377E76">
      <w:headerReference w:type="even" r:id="rId8"/>
      <w:headerReference w:type="default" r:id="rId9"/>
      <w:footnotePr>
        <w:numRestart w:val="eachSect"/>
      </w:footnotePr>
      <w:pgSz w:w="11900" w:h="16840" w:code="9"/>
      <w:pgMar w:top="1559" w:right="1418" w:bottom="1559" w:left="1418" w:header="992" w:footer="99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94433" w:rsidRDefault="00594433">
      <w:r>
        <w:separator/>
      </w:r>
    </w:p>
  </w:endnote>
  <w:endnote w:type="continuationSeparator" w:id="0">
    <w:p w:rsidR="00594433" w:rsidRDefault="005944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altName w:val="Cambria"/>
    <w:panose1 w:val="02040503050406030204"/>
    <w:charset w:val="00"/>
    <w:family w:val="roman"/>
    <w:pitch w:val="variable"/>
    <w:sig w:usb0="E00006FF" w:usb1="420024FF" w:usb2="02000000" w:usb3="00000000" w:csb0="0000019F" w:csb1="00000000"/>
  </w:font>
  <w:font w:name="Vrinda">
    <w:panose1 w:val="00000400000000000000"/>
    <w:charset w:val="00"/>
    <w:family w:val="swiss"/>
    <w:pitch w:val="variable"/>
    <w:sig w:usb0="0001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94433" w:rsidRDefault="00594433">
      <w:r>
        <w:separator/>
      </w:r>
    </w:p>
  </w:footnote>
  <w:footnote w:type="continuationSeparator" w:id="0">
    <w:p w:rsidR="00594433" w:rsidRDefault="005944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6118" w:rsidRDefault="00BE6118">
    <w:pPr>
      <w:pStyle w:val="Header"/>
    </w:pPr>
    <w:r>
      <w:t>24-01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6118" w:rsidRDefault="00BE6118" w:rsidP="00BE6118">
    <w:pPr>
      <w:pStyle w:val="oddheader"/>
    </w:pPr>
    <w:r>
      <w:t>24-01</w:t>
    </w:r>
  </w:p>
  <w:p w:rsidR="00377E76" w:rsidRDefault="00B0041E" w:rsidP="00BE6118">
    <w:pPr>
      <w:pStyle w:val="oddheader"/>
    </w:pPr>
    <w:del w:id="35" w:author="Doro Forck" w:date="2018-11-07T14:55:00Z">
      <w:r w:rsidDel="00990E2E">
        <w:delText>V</w:delText>
      </w:r>
    </w:del>
    <w:ins w:id="36" w:author="Isaac Forster" w:date="2018-10-29T09:53:00Z">
      <w:del w:id="37" w:author="Doro Forck" w:date="2018-11-07T14:55:00Z">
        <w:r w:rsidDel="00990E2E">
          <w:delText>1</w:delText>
        </w:r>
      </w:del>
    </w:ins>
    <w:del w:id="38" w:author="Doro Forck" w:date="2018-11-07T14:55:00Z">
      <w:r w:rsidR="00377E76" w:rsidDel="00990E2E">
        <w:delText>0</w:delText>
      </w:r>
    </w:del>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C9E09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BE45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C96EF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A92AC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E419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2B4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D96AE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C28C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DCF3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90234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DC52DF"/>
    <w:multiLevelType w:val="singleLevel"/>
    <w:tmpl w:val="F9E8CADA"/>
    <w:lvl w:ilvl="0">
      <w:start w:val="1"/>
      <w:numFmt w:val="decimal"/>
      <w:lvlText w:val="%1"/>
      <w:lvlJc w:val="left"/>
      <w:pPr>
        <w:tabs>
          <w:tab w:val="num" w:pos="921"/>
        </w:tabs>
        <w:ind w:left="921" w:hanging="360"/>
      </w:pPr>
      <w:rPr>
        <w:rFonts w:hint="default"/>
        <w:sz w:val="14"/>
      </w:rPr>
    </w:lvl>
  </w:abstractNum>
  <w:abstractNum w:abstractNumId="11" w15:restartNumberingAfterBreak="0">
    <w:nsid w:val="107A5A2D"/>
    <w:multiLevelType w:val="hybridMultilevel"/>
    <w:tmpl w:val="D4E055BC"/>
    <w:lvl w:ilvl="0" w:tplc="3E2224B0">
      <w:start w:val="3"/>
      <w:numFmt w:val="decimal"/>
      <w:lvlText w:val="%1."/>
      <w:lvlJc w:val="left"/>
      <w:pPr>
        <w:tabs>
          <w:tab w:val="num" w:pos="360"/>
        </w:tabs>
        <w:ind w:left="360" w:hanging="360"/>
      </w:pPr>
      <w:rPr>
        <w:rFonts w:ascii="Times New Roman" w:hAnsi="Times New Roman" w:hint="default"/>
        <w:color w:val="00000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3CF02F9A">
      <w:start w:val="5"/>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8605FC9"/>
    <w:multiLevelType w:val="hybridMultilevel"/>
    <w:tmpl w:val="4656E270"/>
    <w:lvl w:ilvl="0" w:tplc="4AF863D6">
      <w:start w:val="1"/>
      <w:numFmt w:val="decimal"/>
      <w:lvlText w:val="%1."/>
      <w:lvlJc w:val="left"/>
      <w:pPr>
        <w:ind w:left="685" w:hanging="567"/>
      </w:pPr>
      <w:rPr>
        <w:rFonts w:ascii="Times New Roman" w:eastAsia="Times New Roman" w:hAnsi="Times New Roman" w:hint="default"/>
        <w:sz w:val="24"/>
        <w:szCs w:val="24"/>
      </w:rPr>
    </w:lvl>
    <w:lvl w:ilvl="1" w:tplc="A504152C">
      <w:start w:val="1"/>
      <w:numFmt w:val="lowerLetter"/>
      <w:lvlText w:val="(%2)"/>
      <w:lvlJc w:val="left"/>
      <w:pPr>
        <w:ind w:left="1251" w:hanging="567"/>
      </w:pPr>
      <w:rPr>
        <w:rFonts w:ascii="Times New Roman" w:eastAsia="Times New Roman" w:hAnsi="Times New Roman" w:hint="default"/>
        <w:color w:val="auto"/>
        <w:sz w:val="24"/>
        <w:szCs w:val="24"/>
      </w:rPr>
    </w:lvl>
    <w:lvl w:ilvl="2" w:tplc="B07E5B58">
      <w:start w:val="1"/>
      <w:numFmt w:val="lowerRoman"/>
      <w:lvlText w:val="(%3)"/>
      <w:lvlJc w:val="left"/>
      <w:pPr>
        <w:ind w:left="1251" w:hanging="286"/>
      </w:pPr>
      <w:rPr>
        <w:rFonts w:ascii="Times New Roman" w:eastAsia="Times New Roman" w:hAnsi="Times New Roman" w:hint="default"/>
        <w:sz w:val="24"/>
        <w:szCs w:val="24"/>
      </w:rPr>
    </w:lvl>
    <w:lvl w:ilvl="3" w:tplc="CA9C6E1E">
      <w:start w:val="1"/>
      <w:numFmt w:val="bullet"/>
      <w:lvlText w:val="•"/>
      <w:lvlJc w:val="left"/>
      <w:pPr>
        <w:ind w:left="2755" w:hanging="286"/>
      </w:pPr>
      <w:rPr>
        <w:rFonts w:hint="default"/>
      </w:rPr>
    </w:lvl>
    <w:lvl w:ilvl="4" w:tplc="D538621E">
      <w:start w:val="1"/>
      <w:numFmt w:val="bullet"/>
      <w:lvlText w:val="•"/>
      <w:lvlJc w:val="left"/>
      <w:pPr>
        <w:ind w:left="3690" w:hanging="286"/>
      </w:pPr>
      <w:rPr>
        <w:rFonts w:hint="default"/>
      </w:rPr>
    </w:lvl>
    <w:lvl w:ilvl="5" w:tplc="B0C4E5D0">
      <w:start w:val="1"/>
      <w:numFmt w:val="bullet"/>
      <w:lvlText w:val="•"/>
      <w:lvlJc w:val="left"/>
      <w:pPr>
        <w:ind w:left="4624" w:hanging="286"/>
      </w:pPr>
      <w:rPr>
        <w:rFonts w:hint="default"/>
      </w:rPr>
    </w:lvl>
    <w:lvl w:ilvl="6" w:tplc="F92E131C">
      <w:start w:val="1"/>
      <w:numFmt w:val="bullet"/>
      <w:lvlText w:val="•"/>
      <w:lvlJc w:val="left"/>
      <w:pPr>
        <w:ind w:left="5559" w:hanging="286"/>
      </w:pPr>
      <w:rPr>
        <w:rFonts w:hint="default"/>
      </w:rPr>
    </w:lvl>
    <w:lvl w:ilvl="7" w:tplc="943C569A">
      <w:start w:val="1"/>
      <w:numFmt w:val="bullet"/>
      <w:lvlText w:val="•"/>
      <w:lvlJc w:val="left"/>
      <w:pPr>
        <w:ind w:left="6494" w:hanging="286"/>
      </w:pPr>
      <w:rPr>
        <w:rFonts w:hint="default"/>
      </w:rPr>
    </w:lvl>
    <w:lvl w:ilvl="8" w:tplc="CAEC401C">
      <w:start w:val="1"/>
      <w:numFmt w:val="bullet"/>
      <w:lvlText w:val="•"/>
      <w:lvlJc w:val="left"/>
      <w:pPr>
        <w:ind w:left="7429" w:hanging="286"/>
      </w:pPr>
      <w:rPr>
        <w:rFonts w:hint="default"/>
      </w:rPr>
    </w:lvl>
  </w:abstractNum>
  <w:abstractNum w:abstractNumId="13" w15:restartNumberingAfterBreak="0">
    <w:nsid w:val="1DA333FC"/>
    <w:multiLevelType w:val="hybridMultilevel"/>
    <w:tmpl w:val="F60E10EC"/>
    <w:lvl w:ilvl="0" w:tplc="3280B9F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1FAB1CED"/>
    <w:multiLevelType w:val="hybridMultilevel"/>
    <w:tmpl w:val="0A5CBDEC"/>
    <w:lvl w:ilvl="0" w:tplc="7E366592">
      <w:start w:val="1"/>
      <w:numFmt w:val="lowerRoman"/>
      <w:lvlText w:val="(%1)"/>
      <w:lvlJc w:val="left"/>
      <w:pPr>
        <w:tabs>
          <w:tab w:val="num" w:pos="1440"/>
        </w:tabs>
        <w:ind w:left="1440" w:hanging="720"/>
      </w:pPr>
      <w:rPr>
        <w:rFonts w:hint="default"/>
        <w:b w:val="0"/>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2740085C"/>
    <w:multiLevelType w:val="singleLevel"/>
    <w:tmpl w:val="E886F69A"/>
    <w:lvl w:ilvl="0">
      <w:start w:val="1"/>
      <w:numFmt w:val="decimal"/>
      <w:lvlText w:val="%1"/>
      <w:lvlJc w:val="left"/>
      <w:pPr>
        <w:tabs>
          <w:tab w:val="num" w:pos="359"/>
        </w:tabs>
        <w:ind w:left="359" w:hanging="360"/>
      </w:pPr>
      <w:rPr>
        <w:rFonts w:hint="default"/>
        <w:sz w:val="14"/>
      </w:rPr>
    </w:lvl>
  </w:abstractNum>
  <w:abstractNum w:abstractNumId="16" w15:restartNumberingAfterBreak="0">
    <w:nsid w:val="2BE81DE2"/>
    <w:multiLevelType w:val="hybridMultilevel"/>
    <w:tmpl w:val="6888A62A"/>
    <w:lvl w:ilvl="0" w:tplc="D0BEC8CA">
      <w:start w:val="6"/>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15:restartNumberingAfterBreak="0">
    <w:nsid w:val="2BF7553C"/>
    <w:multiLevelType w:val="singleLevel"/>
    <w:tmpl w:val="4E72BD8C"/>
    <w:lvl w:ilvl="0">
      <w:start w:val="1"/>
      <w:numFmt w:val="decimal"/>
      <w:lvlText w:val="%1"/>
      <w:lvlJc w:val="left"/>
      <w:pPr>
        <w:tabs>
          <w:tab w:val="num" w:pos="921"/>
        </w:tabs>
        <w:ind w:left="921" w:hanging="360"/>
      </w:pPr>
      <w:rPr>
        <w:rFonts w:hint="default"/>
        <w:sz w:val="14"/>
      </w:rPr>
    </w:lvl>
  </w:abstractNum>
  <w:abstractNum w:abstractNumId="18" w15:restartNumberingAfterBreak="0">
    <w:nsid w:val="2CC70969"/>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19" w15:restartNumberingAfterBreak="0">
    <w:nsid w:val="2D902932"/>
    <w:multiLevelType w:val="singleLevel"/>
    <w:tmpl w:val="6162710A"/>
    <w:lvl w:ilvl="0">
      <w:start w:val="2"/>
      <w:numFmt w:val="decimal"/>
      <w:lvlText w:val="%1."/>
      <w:lvlJc w:val="left"/>
      <w:pPr>
        <w:tabs>
          <w:tab w:val="num" w:pos="555"/>
        </w:tabs>
        <w:ind w:left="555" w:hanging="555"/>
      </w:pPr>
      <w:rPr>
        <w:rFonts w:hint="default"/>
      </w:rPr>
    </w:lvl>
  </w:abstractNum>
  <w:abstractNum w:abstractNumId="20" w15:restartNumberingAfterBreak="0">
    <w:nsid w:val="2F3A73D8"/>
    <w:multiLevelType w:val="singleLevel"/>
    <w:tmpl w:val="E12A9822"/>
    <w:lvl w:ilvl="0">
      <w:start w:val="4"/>
      <w:numFmt w:val="decimal"/>
      <w:lvlText w:val="%1."/>
      <w:lvlJc w:val="left"/>
      <w:pPr>
        <w:tabs>
          <w:tab w:val="num" w:pos="555"/>
        </w:tabs>
        <w:ind w:left="555" w:hanging="555"/>
      </w:pPr>
      <w:rPr>
        <w:rFonts w:hint="default"/>
      </w:rPr>
    </w:lvl>
  </w:abstractNum>
  <w:abstractNum w:abstractNumId="21" w15:restartNumberingAfterBreak="0">
    <w:nsid w:val="2F3F408A"/>
    <w:multiLevelType w:val="hybridMultilevel"/>
    <w:tmpl w:val="49C69F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8BF34AA"/>
    <w:multiLevelType w:val="hybridMultilevel"/>
    <w:tmpl w:val="471EBECC"/>
    <w:lvl w:ilvl="0" w:tplc="D674CE2C">
      <w:start w:val="1"/>
      <w:numFmt w:val="decimal"/>
      <w:lvlText w:val="%1."/>
      <w:lvlJc w:val="left"/>
      <w:pPr>
        <w:tabs>
          <w:tab w:val="num" w:pos="1080"/>
        </w:tabs>
        <w:ind w:left="1080" w:hanging="720"/>
      </w:pPr>
      <w:rPr>
        <w:rFonts w:hint="default"/>
      </w:rPr>
    </w:lvl>
    <w:lvl w:ilvl="1" w:tplc="252EE0A8">
      <w:start w:val="1"/>
      <w:numFmt w:val="bullet"/>
      <w:lvlText w:val="-"/>
      <w:lvlJc w:val="left"/>
      <w:pPr>
        <w:tabs>
          <w:tab w:val="num" w:pos="1440"/>
        </w:tabs>
        <w:ind w:left="1440" w:hanging="360"/>
      </w:pPr>
      <w:rPr>
        <w:rFonts w:ascii="Times New Roman" w:eastAsia="Times New Roman" w:hAnsi="Times New Roman" w:cs="Times New Roman"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42ED3202"/>
    <w:multiLevelType w:val="hybridMultilevel"/>
    <w:tmpl w:val="8B082572"/>
    <w:lvl w:ilvl="0" w:tplc="886E523E">
      <w:start w:val="5"/>
      <w:numFmt w:val="decimal"/>
      <w:lvlText w:val="%1."/>
      <w:lvlJc w:val="left"/>
      <w:pPr>
        <w:tabs>
          <w:tab w:val="num" w:pos="360"/>
        </w:tabs>
        <w:ind w:left="360" w:hanging="360"/>
      </w:pPr>
      <w:rPr>
        <w:rFonts w:ascii="Times New Roman" w:hAnsi="Times New Roman"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69F13D5"/>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25" w15:restartNumberingAfterBreak="0">
    <w:nsid w:val="4CAC1523"/>
    <w:multiLevelType w:val="singleLevel"/>
    <w:tmpl w:val="F4ECA842"/>
    <w:lvl w:ilvl="0">
      <w:start w:val="1"/>
      <w:numFmt w:val="decimal"/>
      <w:lvlText w:val="%1"/>
      <w:lvlJc w:val="left"/>
      <w:pPr>
        <w:tabs>
          <w:tab w:val="num" w:pos="567"/>
        </w:tabs>
        <w:ind w:left="0" w:firstLine="0"/>
      </w:pPr>
    </w:lvl>
  </w:abstractNum>
  <w:abstractNum w:abstractNumId="26" w15:restartNumberingAfterBreak="0">
    <w:nsid w:val="4E695459"/>
    <w:multiLevelType w:val="singleLevel"/>
    <w:tmpl w:val="4498031A"/>
    <w:lvl w:ilvl="0">
      <w:start w:val="7"/>
      <w:numFmt w:val="decimal"/>
      <w:lvlText w:val="%1."/>
      <w:lvlJc w:val="left"/>
      <w:pPr>
        <w:tabs>
          <w:tab w:val="num" w:pos="555"/>
        </w:tabs>
        <w:ind w:left="555" w:hanging="555"/>
      </w:pPr>
      <w:rPr>
        <w:rFonts w:hint="default"/>
      </w:rPr>
    </w:lvl>
  </w:abstractNum>
  <w:abstractNum w:abstractNumId="27" w15:restartNumberingAfterBreak="0">
    <w:nsid w:val="50A20BE8"/>
    <w:multiLevelType w:val="singleLevel"/>
    <w:tmpl w:val="EF6E0342"/>
    <w:lvl w:ilvl="0">
      <w:start w:val="1"/>
      <w:numFmt w:val="decimal"/>
      <w:lvlText w:val="%1"/>
      <w:lvlJc w:val="left"/>
      <w:pPr>
        <w:tabs>
          <w:tab w:val="num" w:pos="921"/>
        </w:tabs>
        <w:ind w:left="921" w:hanging="360"/>
      </w:pPr>
      <w:rPr>
        <w:rFonts w:hint="default"/>
        <w:sz w:val="14"/>
      </w:rPr>
    </w:lvl>
  </w:abstractNum>
  <w:abstractNum w:abstractNumId="28" w15:restartNumberingAfterBreak="0">
    <w:nsid w:val="551A0ECB"/>
    <w:multiLevelType w:val="hybridMultilevel"/>
    <w:tmpl w:val="915E2512"/>
    <w:lvl w:ilvl="0" w:tplc="98CEA5C0">
      <w:start w:val="4"/>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9" w15:restartNumberingAfterBreak="0">
    <w:nsid w:val="5D8F133E"/>
    <w:multiLevelType w:val="hybridMultilevel"/>
    <w:tmpl w:val="37DE9DBC"/>
    <w:lvl w:ilvl="0" w:tplc="9540665C">
      <w:start w:val="1"/>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30" w15:restartNumberingAfterBreak="0">
    <w:nsid w:val="61071E0E"/>
    <w:multiLevelType w:val="singleLevel"/>
    <w:tmpl w:val="6ADA92C6"/>
    <w:lvl w:ilvl="0">
      <w:start w:val="9"/>
      <w:numFmt w:val="decimal"/>
      <w:lvlText w:val="%1."/>
      <w:lvlJc w:val="left"/>
      <w:pPr>
        <w:tabs>
          <w:tab w:val="num" w:pos="555"/>
        </w:tabs>
        <w:ind w:left="555" w:hanging="555"/>
      </w:pPr>
      <w:rPr>
        <w:rFonts w:hint="default"/>
      </w:rPr>
    </w:lvl>
  </w:abstractNum>
  <w:abstractNum w:abstractNumId="31" w15:restartNumberingAfterBreak="0">
    <w:nsid w:val="6B655A46"/>
    <w:multiLevelType w:val="singleLevel"/>
    <w:tmpl w:val="ED80D35A"/>
    <w:lvl w:ilvl="0">
      <w:start w:val="2"/>
      <w:numFmt w:val="decimal"/>
      <w:lvlText w:val="%1"/>
      <w:lvlJc w:val="left"/>
      <w:pPr>
        <w:tabs>
          <w:tab w:val="num" w:pos="360"/>
        </w:tabs>
        <w:ind w:left="360" w:hanging="360"/>
      </w:pPr>
      <w:rPr>
        <w:rFonts w:hint="default"/>
        <w:sz w:val="14"/>
      </w:rPr>
    </w:lvl>
  </w:abstractNum>
  <w:abstractNum w:abstractNumId="32" w15:restartNumberingAfterBreak="0">
    <w:nsid w:val="787159FE"/>
    <w:multiLevelType w:val="singleLevel"/>
    <w:tmpl w:val="4A0874F0"/>
    <w:lvl w:ilvl="0">
      <w:start w:val="1"/>
      <w:numFmt w:val="decimal"/>
      <w:lvlText w:val="%1"/>
      <w:lvlJc w:val="left"/>
      <w:pPr>
        <w:tabs>
          <w:tab w:val="num" w:pos="359"/>
        </w:tabs>
        <w:ind w:left="359" w:hanging="360"/>
      </w:pPr>
      <w:rPr>
        <w:rFonts w:hint="default"/>
        <w:sz w:val="14"/>
      </w:rPr>
    </w:lvl>
  </w:abstractNum>
  <w:abstractNum w:abstractNumId="33" w15:restartNumberingAfterBreak="0">
    <w:nsid w:val="7B401FD6"/>
    <w:multiLevelType w:val="hybridMultilevel"/>
    <w:tmpl w:val="BBD092B8"/>
    <w:lvl w:ilvl="0" w:tplc="846808E0">
      <w:start w:val="1"/>
      <w:numFmt w:val="lowerRoman"/>
      <w:lvlText w:val="(%1)"/>
      <w:lvlJc w:val="left"/>
      <w:pPr>
        <w:tabs>
          <w:tab w:val="num" w:pos="1290"/>
        </w:tabs>
        <w:ind w:left="1290" w:hanging="72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4" w15:restartNumberingAfterBreak="0">
    <w:nsid w:val="7CDB327E"/>
    <w:multiLevelType w:val="hybridMultilevel"/>
    <w:tmpl w:val="E80CB900"/>
    <w:lvl w:ilvl="0" w:tplc="8C94A712">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7F1354D2"/>
    <w:multiLevelType w:val="hybridMultilevel"/>
    <w:tmpl w:val="04E62CA2"/>
    <w:lvl w:ilvl="0" w:tplc="B9BC086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0"/>
  </w:num>
  <w:num w:numId="12">
    <w:abstractNumId w:val="20"/>
  </w:num>
  <w:num w:numId="13">
    <w:abstractNumId w:val="27"/>
  </w:num>
  <w:num w:numId="14">
    <w:abstractNumId w:val="17"/>
  </w:num>
  <w:num w:numId="15">
    <w:abstractNumId w:val="10"/>
  </w:num>
  <w:num w:numId="16">
    <w:abstractNumId w:val="26"/>
  </w:num>
  <w:num w:numId="17">
    <w:abstractNumId w:val="19"/>
  </w:num>
  <w:num w:numId="18">
    <w:abstractNumId w:val="32"/>
  </w:num>
  <w:num w:numId="19">
    <w:abstractNumId w:val="31"/>
  </w:num>
  <w:num w:numId="20">
    <w:abstractNumId w:val="15"/>
  </w:num>
  <w:num w:numId="21">
    <w:abstractNumId w:val="18"/>
  </w:num>
  <w:num w:numId="22">
    <w:abstractNumId w:val="24"/>
  </w:num>
  <w:num w:numId="23">
    <w:abstractNumId w:val="33"/>
  </w:num>
  <w:num w:numId="24">
    <w:abstractNumId w:val="22"/>
  </w:num>
  <w:num w:numId="25">
    <w:abstractNumId w:val="16"/>
  </w:num>
  <w:num w:numId="26">
    <w:abstractNumId w:val="13"/>
  </w:num>
  <w:num w:numId="27">
    <w:abstractNumId w:val="14"/>
  </w:num>
  <w:num w:numId="28">
    <w:abstractNumId w:val="11"/>
  </w:num>
  <w:num w:numId="29">
    <w:abstractNumId w:val="23"/>
  </w:num>
  <w:num w:numId="30">
    <w:abstractNumId w:val="29"/>
  </w:num>
  <w:num w:numId="31">
    <w:abstractNumId w:val="28"/>
  </w:num>
  <w:num w:numId="32">
    <w:abstractNumId w:val="25"/>
  </w:num>
  <w:num w:numId="33">
    <w:abstractNumId w:val="34"/>
  </w:num>
  <w:num w:numId="34">
    <w:abstractNumId w:val="35"/>
  </w:num>
  <w:num w:numId="35">
    <w:abstractNumId w:val="21"/>
  </w:num>
  <w:num w:numId="36">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Isaac Forster">
    <w15:presenceInfo w15:providerId="AD" w15:userId="S-1-5-21-789336058-879983540-1801674531-10641"/>
  </w15:person>
  <w15:person w15:author="Doro Forck">
    <w15:presenceInfo w15:providerId="AD" w15:userId="S-1-5-21-789336058-879983540-1801674531-1221"/>
  </w15:person>
  <w15:person w15:author="Ingrid Slicer">
    <w15:presenceInfo w15:providerId="AD" w15:userId="S-1-5-21-789336058-879983540-1801674531-670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40961">
      <o:colormru v:ext="edit" colors="#e4e4e4,#ddd,silver,#b9b9b9"/>
    </o:shapedefaults>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6118"/>
    <w:rsid w:val="00003392"/>
    <w:rsid w:val="00004F5C"/>
    <w:rsid w:val="0001722C"/>
    <w:rsid w:val="0002795C"/>
    <w:rsid w:val="00037BD2"/>
    <w:rsid w:val="000573D8"/>
    <w:rsid w:val="00060309"/>
    <w:rsid w:val="000661FD"/>
    <w:rsid w:val="00066AB7"/>
    <w:rsid w:val="0007769F"/>
    <w:rsid w:val="00080A49"/>
    <w:rsid w:val="00093133"/>
    <w:rsid w:val="000975BB"/>
    <w:rsid w:val="000A1872"/>
    <w:rsid w:val="000A67EA"/>
    <w:rsid w:val="000B4AC5"/>
    <w:rsid w:val="000B51C3"/>
    <w:rsid w:val="000C15DF"/>
    <w:rsid w:val="000C3D02"/>
    <w:rsid w:val="000C4A03"/>
    <w:rsid w:val="000D0F47"/>
    <w:rsid w:val="000D5941"/>
    <w:rsid w:val="000D626F"/>
    <w:rsid w:val="000F0BF9"/>
    <w:rsid w:val="000F7404"/>
    <w:rsid w:val="001056D8"/>
    <w:rsid w:val="00114F3D"/>
    <w:rsid w:val="00115B5B"/>
    <w:rsid w:val="001326D6"/>
    <w:rsid w:val="00134425"/>
    <w:rsid w:val="00155181"/>
    <w:rsid w:val="00155C56"/>
    <w:rsid w:val="001655D3"/>
    <w:rsid w:val="001657DA"/>
    <w:rsid w:val="00170E3D"/>
    <w:rsid w:val="0018501F"/>
    <w:rsid w:val="0019362F"/>
    <w:rsid w:val="001C00E6"/>
    <w:rsid w:val="001C2583"/>
    <w:rsid w:val="001D27F7"/>
    <w:rsid w:val="001F3DC8"/>
    <w:rsid w:val="00201EB9"/>
    <w:rsid w:val="00205903"/>
    <w:rsid w:val="00214397"/>
    <w:rsid w:val="0021667A"/>
    <w:rsid w:val="002176F2"/>
    <w:rsid w:val="00222E2E"/>
    <w:rsid w:val="0022678A"/>
    <w:rsid w:val="0023288F"/>
    <w:rsid w:val="00240817"/>
    <w:rsid w:val="00242BB1"/>
    <w:rsid w:val="00243D23"/>
    <w:rsid w:val="0026596F"/>
    <w:rsid w:val="00265ED0"/>
    <w:rsid w:val="00276DC0"/>
    <w:rsid w:val="0028146A"/>
    <w:rsid w:val="00285BBB"/>
    <w:rsid w:val="00290416"/>
    <w:rsid w:val="00293928"/>
    <w:rsid w:val="0029716B"/>
    <w:rsid w:val="002A05EE"/>
    <w:rsid w:val="002A0D45"/>
    <w:rsid w:val="002A55DA"/>
    <w:rsid w:val="002B13B1"/>
    <w:rsid w:val="002B6676"/>
    <w:rsid w:val="002C48C3"/>
    <w:rsid w:val="002E3416"/>
    <w:rsid w:val="002E4C80"/>
    <w:rsid w:val="003003F8"/>
    <w:rsid w:val="00302BA1"/>
    <w:rsid w:val="00312138"/>
    <w:rsid w:val="00316BF6"/>
    <w:rsid w:val="0033097C"/>
    <w:rsid w:val="00331BA1"/>
    <w:rsid w:val="003367E9"/>
    <w:rsid w:val="00346298"/>
    <w:rsid w:val="00346FCD"/>
    <w:rsid w:val="00354CC4"/>
    <w:rsid w:val="00366DB9"/>
    <w:rsid w:val="003727AD"/>
    <w:rsid w:val="00373D49"/>
    <w:rsid w:val="0037602C"/>
    <w:rsid w:val="00377E76"/>
    <w:rsid w:val="00390AEF"/>
    <w:rsid w:val="00393B9E"/>
    <w:rsid w:val="003A18B9"/>
    <w:rsid w:val="003A5FF0"/>
    <w:rsid w:val="003B3FC7"/>
    <w:rsid w:val="003B5188"/>
    <w:rsid w:val="003B7DA5"/>
    <w:rsid w:val="003C26A7"/>
    <w:rsid w:val="003C3991"/>
    <w:rsid w:val="003D1A78"/>
    <w:rsid w:val="003E1CD4"/>
    <w:rsid w:val="003F0399"/>
    <w:rsid w:val="003F0472"/>
    <w:rsid w:val="003F7B44"/>
    <w:rsid w:val="0040110C"/>
    <w:rsid w:val="00403AB2"/>
    <w:rsid w:val="00404119"/>
    <w:rsid w:val="0040537F"/>
    <w:rsid w:val="00412E2C"/>
    <w:rsid w:val="0043188C"/>
    <w:rsid w:val="00432BBC"/>
    <w:rsid w:val="0043580F"/>
    <w:rsid w:val="00440167"/>
    <w:rsid w:val="00441BE2"/>
    <w:rsid w:val="00441CA0"/>
    <w:rsid w:val="00445329"/>
    <w:rsid w:val="00451F8A"/>
    <w:rsid w:val="00454D6B"/>
    <w:rsid w:val="00454D7A"/>
    <w:rsid w:val="00461B05"/>
    <w:rsid w:val="004643B4"/>
    <w:rsid w:val="004722D0"/>
    <w:rsid w:val="00477878"/>
    <w:rsid w:val="0048504F"/>
    <w:rsid w:val="00491068"/>
    <w:rsid w:val="00495DA0"/>
    <w:rsid w:val="004976A5"/>
    <w:rsid w:val="00497C1A"/>
    <w:rsid w:val="004A4715"/>
    <w:rsid w:val="004C4EC1"/>
    <w:rsid w:val="004D5474"/>
    <w:rsid w:val="00500CEE"/>
    <w:rsid w:val="0050409D"/>
    <w:rsid w:val="00504703"/>
    <w:rsid w:val="00507A51"/>
    <w:rsid w:val="00516354"/>
    <w:rsid w:val="005456C8"/>
    <w:rsid w:val="00546024"/>
    <w:rsid w:val="00554073"/>
    <w:rsid w:val="00560C36"/>
    <w:rsid w:val="00565AA1"/>
    <w:rsid w:val="00573AEA"/>
    <w:rsid w:val="00581D53"/>
    <w:rsid w:val="0058281A"/>
    <w:rsid w:val="00583BFB"/>
    <w:rsid w:val="005840A9"/>
    <w:rsid w:val="005844DB"/>
    <w:rsid w:val="00585A30"/>
    <w:rsid w:val="00590255"/>
    <w:rsid w:val="00590644"/>
    <w:rsid w:val="00594433"/>
    <w:rsid w:val="005A02AB"/>
    <w:rsid w:val="005A444A"/>
    <w:rsid w:val="005A5DA2"/>
    <w:rsid w:val="005B04A6"/>
    <w:rsid w:val="005B23FE"/>
    <w:rsid w:val="005C1F61"/>
    <w:rsid w:val="005C3F8D"/>
    <w:rsid w:val="005C7C5F"/>
    <w:rsid w:val="005D5CD9"/>
    <w:rsid w:val="006019EE"/>
    <w:rsid w:val="006026A1"/>
    <w:rsid w:val="00605CD9"/>
    <w:rsid w:val="0060642C"/>
    <w:rsid w:val="00621841"/>
    <w:rsid w:val="00625F1E"/>
    <w:rsid w:val="00634821"/>
    <w:rsid w:val="00643F4D"/>
    <w:rsid w:val="00645A6E"/>
    <w:rsid w:val="00671793"/>
    <w:rsid w:val="00677C74"/>
    <w:rsid w:val="00681DC3"/>
    <w:rsid w:val="006837FD"/>
    <w:rsid w:val="006A1BD3"/>
    <w:rsid w:val="006A2952"/>
    <w:rsid w:val="006A2A66"/>
    <w:rsid w:val="006A6AA2"/>
    <w:rsid w:val="006A7540"/>
    <w:rsid w:val="006D2FA7"/>
    <w:rsid w:val="006E316B"/>
    <w:rsid w:val="00713D8A"/>
    <w:rsid w:val="007178D2"/>
    <w:rsid w:val="00725851"/>
    <w:rsid w:val="007326A6"/>
    <w:rsid w:val="00733077"/>
    <w:rsid w:val="00734313"/>
    <w:rsid w:val="00741009"/>
    <w:rsid w:val="0074478C"/>
    <w:rsid w:val="0077140B"/>
    <w:rsid w:val="00797ECB"/>
    <w:rsid w:val="007A457A"/>
    <w:rsid w:val="007A6AC5"/>
    <w:rsid w:val="007B07B2"/>
    <w:rsid w:val="007B35EB"/>
    <w:rsid w:val="007E2759"/>
    <w:rsid w:val="007E3CB9"/>
    <w:rsid w:val="007F6DC0"/>
    <w:rsid w:val="007F7528"/>
    <w:rsid w:val="008013AE"/>
    <w:rsid w:val="008165AC"/>
    <w:rsid w:val="008177D3"/>
    <w:rsid w:val="0082083D"/>
    <w:rsid w:val="00830965"/>
    <w:rsid w:val="00830B50"/>
    <w:rsid w:val="008350C8"/>
    <w:rsid w:val="00841703"/>
    <w:rsid w:val="008419C7"/>
    <w:rsid w:val="00872317"/>
    <w:rsid w:val="00875386"/>
    <w:rsid w:val="008778F9"/>
    <w:rsid w:val="008834F8"/>
    <w:rsid w:val="008850B4"/>
    <w:rsid w:val="008A384F"/>
    <w:rsid w:val="008B07C9"/>
    <w:rsid w:val="008B415E"/>
    <w:rsid w:val="008D52D3"/>
    <w:rsid w:val="008D55A0"/>
    <w:rsid w:val="008E7591"/>
    <w:rsid w:val="008F0B46"/>
    <w:rsid w:val="00910A8C"/>
    <w:rsid w:val="00916059"/>
    <w:rsid w:val="00920A43"/>
    <w:rsid w:val="00930FA7"/>
    <w:rsid w:val="009319D6"/>
    <w:rsid w:val="0093261B"/>
    <w:rsid w:val="00933AB7"/>
    <w:rsid w:val="00951536"/>
    <w:rsid w:val="009518B0"/>
    <w:rsid w:val="009562A3"/>
    <w:rsid w:val="00965395"/>
    <w:rsid w:val="0097121C"/>
    <w:rsid w:val="00971375"/>
    <w:rsid w:val="00981E0B"/>
    <w:rsid w:val="0098365B"/>
    <w:rsid w:val="00984C67"/>
    <w:rsid w:val="009860E5"/>
    <w:rsid w:val="00990E2E"/>
    <w:rsid w:val="00994F0C"/>
    <w:rsid w:val="00996C55"/>
    <w:rsid w:val="009A6941"/>
    <w:rsid w:val="009B4669"/>
    <w:rsid w:val="009B7118"/>
    <w:rsid w:val="009C0EC7"/>
    <w:rsid w:val="009C1A0F"/>
    <w:rsid w:val="009D4AC8"/>
    <w:rsid w:val="009E6510"/>
    <w:rsid w:val="009F6452"/>
    <w:rsid w:val="009F7675"/>
    <w:rsid w:val="00A073DF"/>
    <w:rsid w:val="00A12048"/>
    <w:rsid w:val="00A22F54"/>
    <w:rsid w:val="00A263D8"/>
    <w:rsid w:val="00A341CA"/>
    <w:rsid w:val="00A36B31"/>
    <w:rsid w:val="00A474CD"/>
    <w:rsid w:val="00A56E7B"/>
    <w:rsid w:val="00A60393"/>
    <w:rsid w:val="00A7242D"/>
    <w:rsid w:val="00A72A2A"/>
    <w:rsid w:val="00A8038A"/>
    <w:rsid w:val="00A86EDB"/>
    <w:rsid w:val="00AA0088"/>
    <w:rsid w:val="00AA33E9"/>
    <w:rsid w:val="00AB234D"/>
    <w:rsid w:val="00AB3E8C"/>
    <w:rsid w:val="00AB73D0"/>
    <w:rsid w:val="00AC4D3A"/>
    <w:rsid w:val="00AD04A5"/>
    <w:rsid w:val="00AE66F9"/>
    <w:rsid w:val="00AF42C2"/>
    <w:rsid w:val="00AF76A0"/>
    <w:rsid w:val="00B0041E"/>
    <w:rsid w:val="00B0045F"/>
    <w:rsid w:val="00B01192"/>
    <w:rsid w:val="00B04AF7"/>
    <w:rsid w:val="00B05474"/>
    <w:rsid w:val="00B1169C"/>
    <w:rsid w:val="00B1410F"/>
    <w:rsid w:val="00B22A80"/>
    <w:rsid w:val="00B24522"/>
    <w:rsid w:val="00B25995"/>
    <w:rsid w:val="00B347AA"/>
    <w:rsid w:val="00B355A2"/>
    <w:rsid w:val="00B40DB7"/>
    <w:rsid w:val="00B736D6"/>
    <w:rsid w:val="00B738C5"/>
    <w:rsid w:val="00B90C87"/>
    <w:rsid w:val="00BA04BA"/>
    <w:rsid w:val="00BA450C"/>
    <w:rsid w:val="00BB28EA"/>
    <w:rsid w:val="00BB67F3"/>
    <w:rsid w:val="00BD1298"/>
    <w:rsid w:val="00BD257F"/>
    <w:rsid w:val="00BD3E51"/>
    <w:rsid w:val="00BE33AB"/>
    <w:rsid w:val="00BE6118"/>
    <w:rsid w:val="00C002BA"/>
    <w:rsid w:val="00C06115"/>
    <w:rsid w:val="00C07CA7"/>
    <w:rsid w:val="00C15F16"/>
    <w:rsid w:val="00C17831"/>
    <w:rsid w:val="00C22098"/>
    <w:rsid w:val="00C23AE8"/>
    <w:rsid w:val="00C35C40"/>
    <w:rsid w:val="00C36C0D"/>
    <w:rsid w:val="00C37F3D"/>
    <w:rsid w:val="00C5014E"/>
    <w:rsid w:val="00C7150E"/>
    <w:rsid w:val="00C87975"/>
    <w:rsid w:val="00C97620"/>
    <w:rsid w:val="00CA5C48"/>
    <w:rsid w:val="00CA7278"/>
    <w:rsid w:val="00CB591C"/>
    <w:rsid w:val="00CC011E"/>
    <w:rsid w:val="00CC27D2"/>
    <w:rsid w:val="00CC39F5"/>
    <w:rsid w:val="00CC426D"/>
    <w:rsid w:val="00CC5D8A"/>
    <w:rsid w:val="00CC7D29"/>
    <w:rsid w:val="00CE0217"/>
    <w:rsid w:val="00CE0C2B"/>
    <w:rsid w:val="00CE1A5E"/>
    <w:rsid w:val="00CE3143"/>
    <w:rsid w:val="00CF2351"/>
    <w:rsid w:val="00CF3BB0"/>
    <w:rsid w:val="00CF685D"/>
    <w:rsid w:val="00CF7698"/>
    <w:rsid w:val="00D06AED"/>
    <w:rsid w:val="00D339A3"/>
    <w:rsid w:val="00D36AE8"/>
    <w:rsid w:val="00D43547"/>
    <w:rsid w:val="00D552C0"/>
    <w:rsid w:val="00D8369F"/>
    <w:rsid w:val="00D90E1B"/>
    <w:rsid w:val="00D95BF9"/>
    <w:rsid w:val="00DB3658"/>
    <w:rsid w:val="00DB5074"/>
    <w:rsid w:val="00DB6B92"/>
    <w:rsid w:val="00DB6F2A"/>
    <w:rsid w:val="00DB6FC8"/>
    <w:rsid w:val="00DC0D77"/>
    <w:rsid w:val="00DC1401"/>
    <w:rsid w:val="00DD1704"/>
    <w:rsid w:val="00DD4DB2"/>
    <w:rsid w:val="00DF04E2"/>
    <w:rsid w:val="00E1460E"/>
    <w:rsid w:val="00E1520E"/>
    <w:rsid w:val="00E158E8"/>
    <w:rsid w:val="00E306CE"/>
    <w:rsid w:val="00E34026"/>
    <w:rsid w:val="00E36A5B"/>
    <w:rsid w:val="00E545F3"/>
    <w:rsid w:val="00E63914"/>
    <w:rsid w:val="00E70990"/>
    <w:rsid w:val="00E755A7"/>
    <w:rsid w:val="00E8133A"/>
    <w:rsid w:val="00E81577"/>
    <w:rsid w:val="00EB7C92"/>
    <w:rsid w:val="00EC4BCA"/>
    <w:rsid w:val="00ED470D"/>
    <w:rsid w:val="00EE5101"/>
    <w:rsid w:val="00EE5EF9"/>
    <w:rsid w:val="00EE785C"/>
    <w:rsid w:val="00EF0107"/>
    <w:rsid w:val="00EF0EE7"/>
    <w:rsid w:val="00EF6E35"/>
    <w:rsid w:val="00EF71D4"/>
    <w:rsid w:val="00F16176"/>
    <w:rsid w:val="00F232A9"/>
    <w:rsid w:val="00F3539A"/>
    <w:rsid w:val="00F37C06"/>
    <w:rsid w:val="00F415BC"/>
    <w:rsid w:val="00F57579"/>
    <w:rsid w:val="00F619BA"/>
    <w:rsid w:val="00F66DFC"/>
    <w:rsid w:val="00F75F7B"/>
    <w:rsid w:val="00F77768"/>
    <w:rsid w:val="00F85B6D"/>
    <w:rsid w:val="00F86663"/>
    <w:rsid w:val="00F92982"/>
    <w:rsid w:val="00FA0A26"/>
    <w:rsid w:val="00FA4144"/>
    <w:rsid w:val="00FB0269"/>
    <w:rsid w:val="00FB5830"/>
    <w:rsid w:val="00FC2FA3"/>
    <w:rsid w:val="00FC622E"/>
    <w:rsid w:val="00FC66B0"/>
    <w:rsid w:val="00FC6DB3"/>
    <w:rsid w:val="00FC71D7"/>
    <w:rsid w:val="00FD130A"/>
    <w:rsid w:val="00FD4232"/>
  </w:rsids>
  <m:mathPr>
    <m:mathFont m:val="Cambria Math"/>
    <m:brkBin m:val="before"/>
    <m:brkBinSub m:val="--"/>
    <m:smallFrac m:val="0"/>
    <m:dispDef/>
    <m:lMargin m:val="0"/>
    <m:rMargin m:val="0"/>
    <m:defJc m:val="centerGroup"/>
    <m:wrapIndent m:val="1440"/>
    <m:intLim m:val="subSup"/>
    <m:naryLim m:val="undOvr"/>
  </m:mathPr>
  <w:themeFontLang w:val="en-AU"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colormru v:ext="edit" colors="#e4e4e4,#ddd,silver,#b9b9b9"/>
    </o:shapedefaults>
    <o:shapelayout v:ext="edit">
      <o:idmap v:ext="edit" data="1"/>
    </o:shapelayout>
  </w:shapeDefaults>
  <w:decimalSymbol w:val="."/>
  <w:listSeparator w:val=","/>
  <w14:docId w14:val="3F620E13"/>
  <w15:docId w15:val="{FE6BFB0B-B685-4992-AD9C-C0AFC4E51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aliases w:val="n"/>
    <w:qFormat/>
    <w:rPr>
      <w:sz w:val="24"/>
      <w:lang w:eastAsia="en-US"/>
    </w:rPr>
  </w:style>
  <w:style w:type="paragraph" w:styleId="Heading1">
    <w:name w:val="heading 1"/>
    <w:aliases w:val="h1"/>
    <w:basedOn w:val="Normal"/>
    <w:next w:val="paragraphtext"/>
    <w:qFormat/>
    <w:pPr>
      <w:keepNext/>
      <w:spacing w:before="480" w:after="240"/>
      <w:outlineLvl w:val="0"/>
    </w:pPr>
    <w:rPr>
      <w:rFonts w:cs="Arial"/>
      <w:bCs/>
      <w:szCs w:val="32"/>
    </w:rPr>
  </w:style>
  <w:style w:type="paragraph" w:styleId="Heading2">
    <w:name w:val="heading 2"/>
    <w:aliases w:val="h2"/>
    <w:basedOn w:val="Heading1"/>
    <w:next w:val="paragraphtextnumbered"/>
    <w:qFormat/>
    <w:pPr>
      <w:ind w:left="567"/>
      <w:outlineLvl w:val="1"/>
    </w:pPr>
    <w:rPr>
      <w:bCs w:val="0"/>
      <w:iCs/>
      <w:szCs w:val="28"/>
    </w:rPr>
  </w:style>
  <w:style w:type="paragraph" w:styleId="Heading3">
    <w:name w:val="heading 3"/>
    <w:aliases w:val="h3"/>
    <w:basedOn w:val="Heading2"/>
    <w:next w:val="paragraphtext"/>
    <w:qFormat/>
    <w:pPr>
      <w:ind w:left="709"/>
      <w:outlineLvl w:val="2"/>
    </w:pPr>
    <w:rPr>
      <w:bCs/>
      <w:szCs w:val="26"/>
    </w:rPr>
  </w:style>
  <w:style w:type="paragraph" w:styleId="Heading4">
    <w:name w:val="heading 4"/>
    <w:aliases w:val="h4"/>
    <w:basedOn w:val="Heading3"/>
    <w:next w:val="paragraphtext"/>
    <w:qFormat/>
    <w:pPr>
      <w:ind w:left="1418"/>
      <w:outlineLvl w:val="3"/>
    </w:pPr>
    <w:rPr>
      <w:bCs w:val="0"/>
      <w:szCs w:val="28"/>
    </w:rPr>
  </w:style>
  <w:style w:type="paragraph" w:styleId="Heading5">
    <w:name w:val="heading 5"/>
    <w:aliases w:val="h5"/>
    <w:basedOn w:val="Heading4"/>
    <w:next w:val="paragraphtext"/>
    <w:qFormat/>
    <w:pPr>
      <w:ind w:left="2126"/>
      <w:outlineLvl w:val="4"/>
    </w:pPr>
    <w:rPr>
      <w:bCs/>
      <w:iCs w:val="0"/>
      <w:szCs w:val="26"/>
    </w:rPr>
  </w:style>
  <w:style w:type="paragraph" w:styleId="Heading6">
    <w:name w:val="heading 6"/>
    <w:aliases w:val="h6"/>
    <w:basedOn w:val="Heading5"/>
    <w:next w:val="paragraphtext"/>
    <w:qFormat/>
    <w:pPr>
      <w:ind w:left="2835"/>
      <w:outlineLvl w:val="5"/>
    </w:pPr>
    <w:rPr>
      <w:bCs w:val="0"/>
      <w:szCs w:val="22"/>
    </w:rPr>
  </w:style>
  <w:style w:type="paragraph" w:styleId="Heading7">
    <w:name w:val="heading 7"/>
    <w:aliases w:val="h7"/>
    <w:basedOn w:val="Heading6"/>
    <w:next w:val="paragraphtext"/>
    <w:qFormat/>
    <w:pPr>
      <w:ind w:left="3544"/>
      <w:outlineLvl w:val="6"/>
    </w:pPr>
    <w:rPr>
      <w:szCs w:val="24"/>
    </w:rPr>
  </w:style>
  <w:style w:type="paragraph" w:styleId="Heading8">
    <w:name w:val="heading 8"/>
    <w:aliases w:val="h8"/>
    <w:basedOn w:val="Heading7"/>
    <w:next w:val="paragraphtext"/>
    <w:qFormat/>
    <w:pPr>
      <w:ind w:left="4253"/>
      <w:outlineLvl w:val="7"/>
    </w:pPr>
    <w:rPr>
      <w:iCs/>
    </w:rPr>
  </w:style>
  <w:style w:type="paragraph" w:styleId="Heading9">
    <w:name w:val="heading 9"/>
    <w:aliases w:val="h9"/>
    <w:basedOn w:val="Heading8"/>
    <w:next w:val="paragraphtext"/>
    <w:qFormat/>
    <w:pPr>
      <w:ind w:left="4961"/>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aliases w:val="pt,p"/>
    <w:basedOn w:val="Normal"/>
    <w:link w:val="paragraphtextChar"/>
    <w:pPr>
      <w:spacing w:after="240"/>
      <w:jc w:val="both"/>
    </w:pPr>
  </w:style>
  <w:style w:type="paragraph" w:customStyle="1" w:styleId="paragraphtextnumbered">
    <w:name w:val="paragraph text numbered"/>
    <w:aliases w:val="ptn"/>
    <w:basedOn w:val="Normal"/>
    <w:link w:val="paragraphtextnumberedChar"/>
    <w:rsid w:val="00830965"/>
    <w:pPr>
      <w:spacing w:after="240"/>
      <w:ind w:left="567" w:hanging="567"/>
      <w:jc w:val="both"/>
    </w:pPr>
    <w:rPr>
      <w:rFonts w:ascii="Times" w:hAnsi="Times"/>
      <w:bCs/>
    </w:rPr>
  </w:style>
  <w:style w:type="paragraph" w:customStyle="1" w:styleId="bulletparagraph">
    <w:name w:val="bullet paragraph"/>
    <w:aliases w:val="bp,bullet para"/>
    <w:basedOn w:val="paragraphtext"/>
    <w:pPr>
      <w:ind w:left="284" w:hanging="284"/>
    </w:pPr>
  </w:style>
  <w:style w:type="paragraph" w:customStyle="1" w:styleId="subparagraph">
    <w:name w:val="subparagraph"/>
    <w:aliases w:val="sp,sub paragraph,sub para"/>
    <w:basedOn w:val="paragraphtext"/>
    <w:link w:val="subparagraphChar"/>
    <w:pPr>
      <w:ind w:left="567" w:hanging="567"/>
    </w:pPr>
  </w:style>
  <w:style w:type="paragraph" w:customStyle="1" w:styleId="documenttitle">
    <w:name w:val="document title"/>
    <w:aliases w:val="dt"/>
    <w:basedOn w:val="Normal"/>
    <w:next w:val="Heading1"/>
    <w:pPr>
      <w:spacing w:after="720"/>
      <w:jc w:val="center"/>
    </w:pPr>
    <w:rPr>
      <w:b/>
      <w:caps/>
    </w:rPr>
  </w:style>
  <w:style w:type="paragraph" w:customStyle="1" w:styleId="equationline">
    <w:name w:val="equation line"/>
    <w:aliases w:val="eq"/>
    <w:basedOn w:val="Normal"/>
    <w:next w:val="paragraphtext"/>
    <w:pPr>
      <w:tabs>
        <w:tab w:val="right" w:pos="9060"/>
      </w:tabs>
      <w:spacing w:after="240"/>
      <w:ind w:left="709"/>
    </w:pPr>
  </w:style>
  <w:style w:type="paragraph" w:styleId="Footer">
    <w:name w:val="footer"/>
    <w:basedOn w:val="Normal"/>
    <w:link w:val="FooterChar"/>
    <w:uiPriority w:val="99"/>
    <w:rPr>
      <w:sz w:val="20"/>
    </w:rPr>
  </w:style>
  <w:style w:type="character" w:styleId="FootnoteReference">
    <w:name w:val="footnote reference"/>
    <w:aliases w:val="fr"/>
    <w:basedOn w:val="DefaultParagraphFont"/>
    <w:semiHidden/>
    <w:rPr>
      <w:rFonts w:ascii="Times New Roman" w:hAnsi="Times New Roman"/>
      <w:dstrike w:val="0"/>
      <w:spacing w:val="0"/>
      <w:w w:val="100"/>
      <w:kern w:val="0"/>
      <w:position w:val="0"/>
      <w:sz w:val="24"/>
      <w:vertAlign w:val="superscript"/>
    </w:rPr>
  </w:style>
  <w:style w:type="paragraph" w:styleId="FootnoteText">
    <w:name w:val="footnote text"/>
    <w:aliases w:val="ft"/>
    <w:basedOn w:val="Normal"/>
    <w:link w:val="FootnoteTextChar"/>
    <w:semiHidden/>
    <w:pPr>
      <w:ind w:left="284" w:hanging="284"/>
      <w:jc w:val="both"/>
    </w:pPr>
    <w:rPr>
      <w:sz w:val="20"/>
    </w:rPr>
  </w:style>
  <w:style w:type="paragraph" w:styleId="Header">
    <w:name w:val="header"/>
    <w:basedOn w:val="Normal"/>
    <w:link w:val="HeaderChar"/>
    <w:uiPriority w:val="99"/>
    <w:rPr>
      <w:sz w:val="20"/>
    </w:rPr>
  </w:style>
  <w:style w:type="character" w:styleId="PageNumber">
    <w:name w:val="page number"/>
    <w:aliases w:val="pn"/>
    <w:basedOn w:val="DefaultParagraphFont"/>
    <w:rPr>
      <w:rFonts w:ascii="Times New Roman" w:hAnsi="Times New Roman"/>
      <w:sz w:val="20"/>
    </w:rPr>
  </w:style>
  <w:style w:type="paragraph" w:styleId="PlainText">
    <w:name w:val="Plain Text"/>
    <w:basedOn w:val="Normal"/>
    <w:link w:val="PlainTextChar"/>
    <w:rPr>
      <w:rFonts w:cs="Courier New"/>
    </w:rPr>
  </w:style>
  <w:style w:type="paragraph" w:customStyle="1" w:styleId="subsubparagraph">
    <w:name w:val="subsubparagraph"/>
    <w:aliases w:val="ssp,sub-subparagraph"/>
    <w:basedOn w:val="subparagraph"/>
    <w:link w:val="sub-subparagraphChar"/>
    <w:pPr>
      <w:ind w:left="1134"/>
    </w:pPr>
  </w:style>
  <w:style w:type="paragraph" w:customStyle="1" w:styleId="sub-sub-subpara">
    <w:name w:val="sub-sub-subpara"/>
    <w:aliases w:val="sssp"/>
    <w:basedOn w:val="subsubparagraph"/>
    <w:pPr>
      <w:spacing w:after="0"/>
      <w:ind w:left="2461" w:hanging="601"/>
    </w:pPr>
  </w:style>
  <w:style w:type="paragraph" w:styleId="TOC1">
    <w:name w:val="toc 1"/>
    <w:basedOn w:val="Normal"/>
    <w:next w:val="Normal"/>
    <w:uiPriority w:val="39"/>
    <w:rsid w:val="00B90C87"/>
    <w:pPr>
      <w:tabs>
        <w:tab w:val="right" w:leader="dot" w:pos="8505"/>
        <w:tab w:val="right" w:pos="8987"/>
      </w:tabs>
      <w:spacing w:before="240"/>
    </w:pPr>
    <w:rPr>
      <w:caps/>
    </w:rPr>
  </w:style>
  <w:style w:type="paragraph" w:styleId="TOC2">
    <w:name w:val="toc 2"/>
    <w:basedOn w:val="Normal"/>
    <w:next w:val="Normal"/>
    <w:uiPriority w:val="39"/>
    <w:rsid w:val="00681DC3"/>
    <w:pPr>
      <w:tabs>
        <w:tab w:val="left" w:leader="dot" w:pos="8505"/>
        <w:tab w:val="right" w:pos="8987"/>
      </w:tabs>
      <w:ind w:left="284"/>
    </w:pPr>
  </w:style>
  <w:style w:type="paragraph" w:styleId="TOC3">
    <w:name w:val="toc 3"/>
    <w:basedOn w:val="TOC2"/>
    <w:next w:val="Normal"/>
    <w:uiPriority w:val="39"/>
    <w:rsid w:val="00681DC3"/>
    <w:pPr>
      <w:ind w:left="567"/>
    </w:pPr>
    <w:rPr>
      <w:noProof/>
    </w:rPr>
  </w:style>
  <w:style w:type="paragraph" w:styleId="TOC4">
    <w:name w:val="toc 4"/>
    <w:basedOn w:val="TOC2"/>
    <w:next w:val="Normal"/>
    <w:semiHidden/>
    <w:rsid w:val="00681DC3"/>
    <w:pPr>
      <w:ind w:left="851"/>
    </w:pPr>
  </w:style>
  <w:style w:type="paragraph" w:styleId="TOC5">
    <w:name w:val="toc 5"/>
    <w:basedOn w:val="TOC2"/>
    <w:next w:val="Normal"/>
    <w:semiHidden/>
    <w:rsid w:val="00681DC3"/>
    <w:pPr>
      <w:ind w:left="1134"/>
    </w:pPr>
  </w:style>
  <w:style w:type="paragraph" w:styleId="TOC6">
    <w:name w:val="toc 6"/>
    <w:basedOn w:val="TOC2"/>
    <w:next w:val="Normal"/>
    <w:semiHidden/>
    <w:rsid w:val="00681DC3"/>
    <w:pPr>
      <w:ind w:left="1418"/>
    </w:pPr>
  </w:style>
  <w:style w:type="paragraph" w:styleId="TOC7">
    <w:name w:val="toc 7"/>
    <w:basedOn w:val="TOC2"/>
    <w:next w:val="Normal"/>
    <w:semiHidden/>
    <w:rsid w:val="00681DC3"/>
    <w:pPr>
      <w:ind w:left="1701"/>
    </w:pPr>
  </w:style>
  <w:style w:type="paragraph" w:styleId="TOC8">
    <w:name w:val="toc 8"/>
    <w:basedOn w:val="TOC2"/>
    <w:next w:val="Normal"/>
    <w:semiHidden/>
    <w:rsid w:val="00681DC3"/>
    <w:pPr>
      <w:ind w:left="1985"/>
    </w:pPr>
  </w:style>
  <w:style w:type="paragraph" w:styleId="TOC9">
    <w:name w:val="toc 9"/>
    <w:basedOn w:val="TOC2"/>
    <w:next w:val="Normal"/>
    <w:semiHidden/>
    <w:rsid w:val="00681DC3"/>
    <w:pPr>
      <w:ind w:left="2268"/>
    </w:pPr>
  </w:style>
  <w:style w:type="paragraph" w:customStyle="1" w:styleId="reference">
    <w:name w:val="reference"/>
    <w:aliases w:val="ref"/>
    <w:basedOn w:val="Normal"/>
    <w:pPr>
      <w:spacing w:after="240"/>
      <w:ind w:left="284" w:hanging="284"/>
      <w:jc w:val="both"/>
    </w:pPr>
  </w:style>
  <w:style w:type="paragraph" w:customStyle="1" w:styleId="tabletext">
    <w:name w:val="table text"/>
    <w:aliases w:val="tt"/>
    <w:basedOn w:val="Normal"/>
    <w:rPr>
      <w:sz w:val="20"/>
    </w:rPr>
  </w:style>
  <w:style w:type="paragraph" w:customStyle="1" w:styleId="appendixnumber">
    <w:name w:val="appendix number"/>
    <w:aliases w:val="apn"/>
    <w:basedOn w:val="Normal"/>
    <w:next w:val="appendixtitle"/>
    <w:pPr>
      <w:spacing w:after="240"/>
      <w:jc w:val="right"/>
    </w:pPr>
    <w:rPr>
      <w:caps/>
    </w:rPr>
  </w:style>
  <w:style w:type="paragraph" w:customStyle="1" w:styleId="appendixtitle">
    <w:name w:val="appendix title"/>
    <w:aliases w:val="apt"/>
    <w:basedOn w:val="Normal"/>
    <w:next w:val="paragraphtext"/>
    <w:pPr>
      <w:spacing w:after="720"/>
      <w:jc w:val="center"/>
    </w:pPr>
    <w:rPr>
      <w:b/>
      <w:caps/>
    </w:rPr>
  </w:style>
  <w:style w:type="paragraph" w:customStyle="1" w:styleId="appendixsubtitle">
    <w:name w:val="appendix subtitle"/>
    <w:aliases w:val="apst"/>
    <w:basedOn w:val="Normal"/>
    <w:next w:val="paragraphtext"/>
    <w:uiPriority w:val="99"/>
    <w:pPr>
      <w:spacing w:after="720"/>
      <w:jc w:val="center"/>
    </w:pPr>
  </w:style>
  <w:style w:type="paragraph" w:customStyle="1" w:styleId="6ptlinespacing">
    <w:name w:val="6 pt line spacing"/>
    <w:aliases w:val="6"/>
    <w:basedOn w:val="Normal"/>
    <w:pPr>
      <w:spacing w:line="120" w:lineRule="exact"/>
    </w:pPr>
    <w:rPr>
      <w:sz w:val="20"/>
    </w:rPr>
  </w:style>
  <w:style w:type="paragraph" w:customStyle="1" w:styleId="tablefootnotetext">
    <w:name w:val="table footnote text"/>
    <w:aliases w:val="tft"/>
    <w:basedOn w:val="FootnoteText"/>
    <w:pPr>
      <w:spacing w:before="120"/>
    </w:pPr>
  </w:style>
  <w:style w:type="paragraph" w:customStyle="1" w:styleId="cpannexno">
    <w:name w:val="c/p annex no"/>
    <w:aliases w:val="cpan"/>
    <w:basedOn w:val="appendixnumber"/>
    <w:next w:val="Normal"/>
    <w:pPr>
      <w:spacing w:after="0"/>
    </w:pPr>
  </w:style>
  <w:style w:type="paragraph" w:customStyle="1" w:styleId="cptitle">
    <w:name w:val="c/p title"/>
    <w:aliases w:val="cpt"/>
    <w:basedOn w:val="Normal"/>
    <w:next w:val="cpsubtitle"/>
    <w:pPr>
      <w:framePr w:hSpace="181" w:vSpace="181" w:wrap="around" w:hAnchor="margin" w:xAlign="center" w:yAlign="center"/>
      <w:spacing w:after="360" w:line="360" w:lineRule="atLeast"/>
      <w:jc w:val="center"/>
    </w:pPr>
    <w:rPr>
      <w:b/>
      <w:caps/>
    </w:rPr>
  </w:style>
  <w:style w:type="paragraph" w:customStyle="1" w:styleId="disclaimer">
    <w:name w:val="disclaimer"/>
    <w:aliases w:val="disc"/>
    <w:basedOn w:val="paragraphtext"/>
    <w:pPr>
      <w:framePr w:wrap="auto" w:hAnchor="text" w:yAlign="bottom"/>
      <w:spacing w:before="120" w:after="0"/>
    </w:pPr>
    <w:rPr>
      <w:sz w:val="20"/>
    </w:rPr>
  </w:style>
  <w:style w:type="paragraph" w:customStyle="1" w:styleId="evenfooter">
    <w:name w:val="even footer"/>
    <w:aliases w:val="ef"/>
    <w:basedOn w:val="Normal"/>
    <w:rPr>
      <w:sz w:val="20"/>
    </w:rPr>
  </w:style>
  <w:style w:type="paragraph" w:customStyle="1" w:styleId="evenheader">
    <w:name w:val="even header"/>
    <w:aliases w:val="eh"/>
    <w:basedOn w:val="Normal"/>
    <w:rPr>
      <w:sz w:val="20"/>
      <w:szCs w:val="24"/>
    </w:rPr>
  </w:style>
  <w:style w:type="paragraph" w:customStyle="1" w:styleId="Index11">
    <w:name w:val="Index 11"/>
    <w:basedOn w:val="Normal"/>
    <w:pPr>
      <w:widowControl w:val="0"/>
    </w:pPr>
    <w:rPr>
      <w:rFonts w:eastAsia="Times"/>
      <w:sz w:val="20"/>
    </w:rPr>
  </w:style>
  <w:style w:type="paragraph" w:customStyle="1" w:styleId="Index21">
    <w:name w:val="Index 21"/>
    <w:basedOn w:val="Normal"/>
    <w:pPr>
      <w:widowControl w:val="0"/>
      <w:ind w:left="357"/>
    </w:pPr>
    <w:rPr>
      <w:rFonts w:eastAsia="Times"/>
      <w:caps/>
      <w:sz w:val="20"/>
    </w:rPr>
  </w:style>
  <w:style w:type="paragraph" w:customStyle="1" w:styleId="Index31">
    <w:name w:val="Index 31"/>
    <w:basedOn w:val="Normal"/>
    <w:uiPriority w:val="99"/>
    <w:pPr>
      <w:widowControl w:val="0"/>
      <w:ind w:left="567"/>
    </w:pPr>
    <w:rPr>
      <w:rFonts w:eastAsia="Times"/>
    </w:rPr>
  </w:style>
  <w:style w:type="paragraph" w:customStyle="1" w:styleId="Index41">
    <w:name w:val="Index 41"/>
    <w:basedOn w:val="Normal"/>
    <w:uiPriority w:val="99"/>
    <w:pPr>
      <w:widowControl w:val="0"/>
      <w:ind w:left="851"/>
    </w:pPr>
    <w:rPr>
      <w:rFonts w:eastAsia="Times"/>
    </w:rPr>
  </w:style>
  <w:style w:type="paragraph" w:customStyle="1" w:styleId="Index51">
    <w:name w:val="Index 51"/>
    <w:basedOn w:val="Normal"/>
    <w:pPr>
      <w:widowControl w:val="0"/>
      <w:ind w:left="1134"/>
    </w:pPr>
    <w:rPr>
      <w:rFonts w:eastAsia="Times"/>
    </w:rPr>
  </w:style>
  <w:style w:type="paragraph" w:customStyle="1" w:styleId="Index61">
    <w:name w:val="Index 61"/>
    <w:basedOn w:val="Normal"/>
    <w:pPr>
      <w:widowControl w:val="0"/>
      <w:ind w:left="1418"/>
    </w:pPr>
    <w:rPr>
      <w:rFonts w:eastAsia="Times"/>
    </w:rPr>
  </w:style>
  <w:style w:type="paragraph" w:customStyle="1" w:styleId="Index71">
    <w:name w:val="Index 71"/>
    <w:basedOn w:val="Normal"/>
    <w:pPr>
      <w:widowControl w:val="0"/>
      <w:ind w:left="1695"/>
    </w:pPr>
    <w:rPr>
      <w:rFonts w:eastAsia="Times"/>
    </w:rPr>
  </w:style>
  <w:style w:type="paragraph" w:customStyle="1" w:styleId="oddfooter">
    <w:name w:val="odd footer"/>
    <w:aliases w:val="of"/>
    <w:basedOn w:val="Normal"/>
    <w:rsid w:val="00634821"/>
    <w:pPr>
      <w:jc w:val="right"/>
    </w:pPr>
    <w:rPr>
      <w:sz w:val="20"/>
    </w:rPr>
  </w:style>
  <w:style w:type="paragraph" w:customStyle="1" w:styleId="oddheader">
    <w:name w:val="odd header"/>
    <w:aliases w:val="oh"/>
    <w:basedOn w:val="oddfooter"/>
  </w:style>
  <w:style w:type="paragraph" w:customStyle="1" w:styleId="abstractheading">
    <w:name w:val="abstract heading"/>
    <w:aliases w:val="ah"/>
    <w:basedOn w:val="Normal"/>
    <w:next w:val="Normal"/>
    <w:pPr>
      <w:spacing w:after="200"/>
      <w:ind w:left="1134" w:right="1134"/>
      <w:jc w:val="center"/>
    </w:pPr>
    <w:rPr>
      <w:sz w:val="20"/>
    </w:rPr>
  </w:style>
  <w:style w:type="paragraph" w:customStyle="1" w:styleId="cpinfo">
    <w:name w:val="c/p info"/>
    <w:aliases w:val="cpi"/>
    <w:basedOn w:val="Normal"/>
    <w:pPr>
      <w:spacing w:line="360" w:lineRule="atLeast"/>
    </w:pPr>
  </w:style>
  <w:style w:type="paragraph" w:customStyle="1" w:styleId="cmannexno">
    <w:name w:val="cm annex no"/>
    <w:aliases w:val="cman"/>
    <w:basedOn w:val="Normal"/>
    <w:rsid w:val="003F0399"/>
    <w:pPr>
      <w:spacing w:after="240"/>
      <w:jc w:val="right"/>
    </w:pPr>
    <w:rPr>
      <w:caps/>
    </w:rPr>
  </w:style>
  <w:style w:type="paragraph" w:customStyle="1" w:styleId="cmannextitle">
    <w:name w:val="cm annex title"/>
    <w:aliases w:val="cmat"/>
    <w:basedOn w:val="Normal"/>
    <w:link w:val="cmannextitleChar"/>
    <w:pPr>
      <w:spacing w:after="480"/>
      <w:jc w:val="center"/>
    </w:pPr>
    <w:rPr>
      <w:b/>
      <w:caps/>
    </w:rPr>
  </w:style>
  <w:style w:type="paragraph" w:customStyle="1" w:styleId="cmfootnoteindented">
    <w:name w:val="cm footnote indented"/>
    <w:aliases w:val="cmfi,cons meas footnote indented"/>
    <w:basedOn w:val="Normal"/>
    <w:link w:val="cmfootnoteindentedChar"/>
    <w:pPr>
      <w:ind w:left="840" w:hanging="280"/>
      <w:jc w:val="both"/>
    </w:pPr>
    <w:rPr>
      <w:sz w:val="20"/>
    </w:rPr>
  </w:style>
  <w:style w:type="paragraph" w:customStyle="1" w:styleId="cmfootnote">
    <w:name w:val="cm footnote"/>
    <w:aliases w:val="cmf,cons measure footnote,cons meas footnote"/>
    <w:basedOn w:val="Normal"/>
    <w:pPr>
      <w:spacing w:after="240"/>
      <w:ind w:left="280" w:hanging="280"/>
      <w:jc w:val="both"/>
    </w:pPr>
    <w:rPr>
      <w:sz w:val="20"/>
    </w:rPr>
  </w:style>
  <w:style w:type="paragraph" w:customStyle="1" w:styleId="cmindentedpara">
    <w:name w:val="cm indented para"/>
    <w:aliases w:val="cmip"/>
    <w:basedOn w:val="Normal"/>
    <w:pPr>
      <w:spacing w:after="240"/>
      <w:ind w:left="567" w:hanging="284"/>
      <w:jc w:val="both"/>
    </w:pPr>
  </w:style>
  <w:style w:type="paragraph" w:customStyle="1" w:styleId="cmnumberedpara">
    <w:name w:val="cm numbered para"/>
    <w:aliases w:val="cmnp"/>
    <w:basedOn w:val="Normal"/>
    <w:link w:val="cmnumberedparaChar"/>
    <w:pPr>
      <w:spacing w:after="240"/>
      <w:ind w:left="567" w:hanging="567"/>
      <w:jc w:val="both"/>
    </w:pPr>
  </w:style>
  <w:style w:type="paragraph" w:customStyle="1" w:styleId="cmpara">
    <w:name w:val="cm para"/>
    <w:aliases w:val="cmp,cons measure para"/>
    <w:basedOn w:val="Normal"/>
    <w:pPr>
      <w:spacing w:after="240"/>
      <w:jc w:val="both"/>
    </w:pPr>
  </w:style>
  <w:style w:type="paragraph" w:customStyle="1" w:styleId="cmsubpara">
    <w:name w:val="cm subpara"/>
    <w:aliases w:val="cmsp,cons measure subpara"/>
    <w:basedOn w:val="Normal"/>
    <w:pPr>
      <w:spacing w:after="240"/>
      <w:ind w:left="1120" w:hanging="567"/>
      <w:jc w:val="both"/>
    </w:pPr>
  </w:style>
  <w:style w:type="paragraph" w:customStyle="1" w:styleId="cmsub-subpara">
    <w:name w:val="cm sub-subpara"/>
    <w:aliases w:val="cmssp"/>
    <w:basedOn w:val="Normal"/>
    <w:pPr>
      <w:spacing w:after="240"/>
      <w:ind w:left="1700" w:hanging="567"/>
      <w:jc w:val="both"/>
    </w:pPr>
  </w:style>
  <w:style w:type="paragraph" w:styleId="Index1">
    <w:name w:val="index 1"/>
    <w:basedOn w:val="Normal"/>
    <w:next w:val="Normal"/>
    <w:semiHidden/>
    <w:rPr>
      <w:sz w:val="20"/>
    </w:rPr>
  </w:style>
  <w:style w:type="paragraph" w:styleId="Index2">
    <w:name w:val="index 2"/>
    <w:basedOn w:val="Normal"/>
    <w:next w:val="Normal"/>
    <w:semiHidden/>
    <w:pPr>
      <w:ind w:left="360"/>
    </w:pPr>
    <w:rPr>
      <w:caps/>
      <w:sz w:val="20"/>
    </w:rPr>
  </w:style>
  <w:style w:type="character" w:styleId="LineNumber">
    <w:name w:val="line number"/>
    <w:basedOn w:val="DefaultParagraphFont"/>
  </w:style>
  <w:style w:type="paragraph" w:customStyle="1" w:styleId="paragraphtextindented">
    <w:name w:val="paragraph text indented"/>
    <w:aliases w:val="pti"/>
    <w:basedOn w:val="paragraphtext"/>
    <w:pPr>
      <w:ind w:left="568" w:hanging="284"/>
    </w:pPr>
    <w:rPr>
      <w:rFonts w:ascii="Times" w:hAnsi="Times"/>
    </w:rPr>
  </w:style>
  <w:style w:type="paragraph" w:customStyle="1" w:styleId="paragraphtexttab">
    <w:name w:val="paragraph text tab"/>
    <w:aliases w:val="ptt"/>
    <w:basedOn w:val="paragraphtext"/>
    <w:next w:val="subparagraph"/>
    <w:pPr>
      <w:tabs>
        <w:tab w:val="left" w:pos="560"/>
      </w:tabs>
    </w:pPr>
  </w:style>
  <w:style w:type="paragraph" w:customStyle="1" w:styleId="subsubparagr">
    <w:name w:val="subsubparagr"/>
    <w:pPr>
      <w:tabs>
        <w:tab w:val="left" w:pos="-1839"/>
        <w:tab w:val="left" w:pos="0"/>
        <w:tab w:val="left" w:pos="320"/>
        <w:tab w:val="left" w:pos="1040"/>
        <w:tab w:val="left" w:pos="1760"/>
        <w:tab w:val="left" w:pos="2480"/>
        <w:tab w:val="left" w:pos="3200"/>
        <w:tab w:val="left" w:pos="3920"/>
        <w:tab w:val="left" w:pos="4640"/>
        <w:tab w:val="left" w:pos="5360"/>
        <w:tab w:val="left" w:pos="6080"/>
        <w:tab w:val="left" w:pos="6800"/>
      </w:tabs>
      <w:ind w:left="1839"/>
      <w:jc w:val="both"/>
    </w:pPr>
    <w:rPr>
      <w:rFonts w:ascii="Times" w:hAnsi="Times"/>
      <w:noProof/>
      <w:sz w:val="24"/>
      <w:lang w:eastAsia="en-US"/>
    </w:rPr>
  </w:style>
  <w:style w:type="paragraph" w:customStyle="1" w:styleId="conservationmeasuretitle">
    <w:name w:val="conservation measure title"/>
    <w:aliases w:val="cmt"/>
    <w:basedOn w:val="Normal"/>
    <w:link w:val="conservationmeasuretitleChar"/>
    <w:pPr>
      <w:spacing w:before="720" w:after="240"/>
    </w:pPr>
    <w:rPr>
      <w:b/>
    </w:rPr>
  </w:style>
  <w:style w:type="paragraph" w:customStyle="1" w:styleId="footnotetextindented">
    <w:name w:val="footnote text indented"/>
    <w:aliases w:val="fti"/>
    <w:basedOn w:val="FootnoteText"/>
    <w:pPr>
      <w:ind w:left="851"/>
    </w:pPr>
  </w:style>
  <w:style w:type="paragraph" w:customStyle="1" w:styleId="subparagraphindented">
    <w:name w:val="subparagraph indented"/>
    <w:aliases w:val="spi"/>
    <w:basedOn w:val="subparagraph"/>
    <w:pPr>
      <w:ind w:left="1134"/>
    </w:pPr>
  </w:style>
  <w:style w:type="paragraph" w:customStyle="1" w:styleId="bulletparagraphindented">
    <w:name w:val="bullet paragraph indented"/>
    <w:aliases w:val="bpi"/>
    <w:basedOn w:val="bulletparagraph"/>
    <w:pPr>
      <w:ind w:left="851"/>
    </w:pPr>
  </w:style>
  <w:style w:type="paragraph" w:customStyle="1" w:styleId="subsubparagraphindented">
    <w:name w:val="subsubparagraph indented"/>
    <w:aliases w:val="sspi"/>
    <w:basedOn w:val="subsubparagraph"/>
    <w:pPr>
      <w:ind w:left="1701"/>
    </w:pPr>
  </w:style>
  <w:style w:type="paragraph" w:customStyle="1" w:styleId="conservationmeasuretitle1">
    <w:name w:val="conservation measure title1"/>
    <w:aliases w:val="cmt1"/>
    <w:basedOn w:val="Normal"/>
    <w:next w:val="Normal"/>
    <w:pPr>
      <w:keepNext/>
    </w:pPr>
    <w:rPr>
      <w:b/>
      <w:caps/>
    </w:rPr>
  </w:style>
  <w:style w:type="paragraph" w:customStyle="1" w:styleId="heading2table">
    <w:name w:val="heading 2table"/>
    <w:aliases w:val="h2t"/>
    <w:basedOn w:val="Heading2"/>
    <w:next w:val="Heading3"/>
    <w:pPr>
      <w:spacing w:before="360"/>
    </w:pPr>
  </w:style>
  <w:style w:type="paragraph" w:customStyle="1" w:styleId="conservationmeasuretitle2">
    <w:name w:val="conservation measure title2"/>
    <w:aliases w:val="cmt2"/>
    <w:basedOn w:val="conservationmeasuretitle1"/>
    <w:rPr>
      <w:caps w:val="0"/>
    </w:rPr>
  </w:style>
  <w:style w:type="paragraph" w:customStyle="1" w:styleId="conservationmeasuretitle4">
    <w:name w:val="conservation measure title 4"/>
    <w:aliases w:val="cmt4"/>
    <w:basedOn w:val="Normal"/>
    <w:pPr>
      <w:widowControl w:val="0"/>
      <w:tabs>
        <w:tab w:val="left" w:pos="3080"/>
        <w:tab w:val="right" w:pos="9498"/>
      </w:tabs>
      <w:spacing w:before="40" w:after="40"/>
    </w:pPr>
    <w:rPr>
      <w:b/>
      <w:i/>
      <w:sz w:val="16"/>
    </w:rPr>
  </w:style>
  <w:style w:type="paragraph" w:customStyle="1" w:styleId="abstracttext">
    <w:name w:val="abstract text"/>
    <w:aliases w:val="at,annex title"/>
    <w:basedOn w:val="Normal"/>
    <w:pPr>
      <w:spacing w:after="200"/>
      <w:ind w:left="1134" w:right="1134"/>
      <w:jc w:val="both"/>
    </w:pPr>
    <w:rPr>
      <w:sz w:val="20"/>
    </w:rPr>
  </w:style>
  <w:style w:type="paragraph" w:customStyle="1" w:styleId="abstractseparator">
    <w:name w:val="abstract separator"/>
    <w:aliases w:val="as"/>
    <w:basedOn w:val="abstracttext"/>
    <w:pPr>
      <w:widowControl w:val="0"/>
      <w:tabs>
        <w:tab w:val="right" w:leader="underscore" w:pos="7920"/>
      </w:tabs>
    </w:pPr>
  </w:style>
  <w:style w:type="paragraph" w:customStyle="1" w:styleId="cpsubtitle">
    <w:name w:val="c/p subtitle"/>
    <w:aliases w:val="cpst,c/p sub title"/>
    <w:basedOn w:val="Normal"/>
    <w:pPr>
      <w:spacing w:line="360" w:lineRule="atLeast"/>
      <w:jc w:val="center"/>
    </w:pPr>
  </w:style>
  <w:style w:type="paragraph" w:customStyle="1" w:styleId="disclaimerseparator">
    <w:name w:val="disclaimer separator"/>
    <w:aliases w:val="ds"/>
    <w:basedOn w:val="Normal"/>
    <w:pPr>
      <w:tabs>
        <w:tab w:val="right" w:leader="underscore" w:pos="2880"/>
      </w:tabs>
    </w:pPr>
    <w:rPr>
      <w:szCs w:val="24"/>
    </w:rPr>
  </w:style>
  <w:style w:type="paragraph" w:customStyle="1" w:styleId="figurelegend">
    <w:name w:val="figure legend"/>
    <w:aliases w:val="fl"/>
    <w:basedOn w:val="Normal"/>
    <w:pPr>
      <w:spacing w:after="200"/>
      <w:ind w:left="992" w:hanging="992"/>
      <w:jc w:val="both"/>
    </w:pPr>
    <w:rPr>
      <w:sz w:val="20"/>
    </w:rPr>
  </w:style>
  <w:style w:type="paragraph" w:customStyle="1" w:styleId="Quote1">
    <w:name w:val="Quote1"/>
    <w:aliases w:val="qt,quotes"/>
    <w:basedOn w:val="paragraphtext"/>
    <w:next w:val="paragraphtext"/>
    <w:pPr>
      <w:ind w:left="709"/>
    </w:pPr>
  </w:style>
  <w:style w:type="paragraph" w:customStyle="1" w:styleId="tablecolumnheading">
    <w:name w:val="table column heading"/>
    <w:aliases w:val="tch"/>
    <w:basedOn w:val="tabletext"/>
    <w:pPr>
      <w:widowControl w:val="0"/>
      <w:spacing w:before="60" w:after="60"/>
      <w:jc w:val="center"/>
    </w:pPr>
  </w:style>
  <w:style w:type="paragraph" w:customStyle="1" w:styleId="tablefootnote">
    <w:name w:val="table footnote"/>
    <w:aliases w:val="tf"/>
    <w:basedOn w:val="tabletext"/>
    <w:pPr>
      <w:ind w:left="284" w:hanging="284"/>
      <w:jc w:val="both"/>
    </w:pPr>
  </w:style>
  <w:style w:type="paragraph" w:customStyle="1" w:styleId="tablelegend">
    <w:name w:val="table legend"/>
    <w:aliases w:val="tl"/>
    <w:basedOn w:val="Normal"/>
    <w:next w:val="Normal"/>
    <w:pPr>
      <w:keepNext/>
      <w:spacing w:after="200"/>
      <w:ind w:left="992" w:hanging="992"/>
      <w:jc w:val="both"/>
    </w:pPr>
    <w:rPr>
      <w:sz w:val="20"/>
    </w:rPr>
  </w:style>
  <w:style w:type="paragraph" w:styleId="TOAHeading">
    <w:name w:val="toa heading"/>
    <w:basedOn w:val="Normal"/>
    <w:next w:val="Normal"/>
    <w:rsid w:val="00733077"/>
    <w:pPr>
      <w:spacing w:before="120"/>
    </w:pPr>
    <w:rPr>
      <w:rFonts w:ascii="Arial" w:hAnsi="Arial" w:cs="Arial"/>
      <w:b/>
      <w:bCs/>
      <w:szCs w:val="24"/>
    </w:rPr>
  </w:style>
  <w:style w:type="paragraph" w:styleId="Date">
    <w:name w:val="Date"/>
    <w:basedOn w:val="Normal"/>
    <w:next w:val="Normal"/>
    <w:link w:val="DateChar"/>
    <w:rsid w:val="00733077"/>
    <w:pPr>
      <w:jc w:val="right"/>
    </w:pPr>
    <w:rPr>
      <w:sz w:val="20"/>
    </w:rPr>
  </w:style>
  <w:style w:type="character" w:customStyle="1" w:styleId="DateChar">
    <w:name w:val="Date Char"/>
    <w:basedOn w:val="DefaultParagraphFont"/>
    <w:link w:val="Date"/>
    <w:rsid w:val="00733077"/>
    <w:rPr>
      <w:lang w:eastAsia="en-US"/>
    </w:rPr>
  </w:style>
  <w:style w:type="paragraph" w:customStyle="1" w:styleId="figuretablelegend">
    <w:name w:val="figure/table legend"/>
    <w:aliases w:val="ftl"/>
    <w:basedOn w:val="paragraphtext"/>
    <w:rsid w:val="00733077"/>
    <w:pPr>
      <w:spacing w:after="200"/>
      <w:ind w:left="992" w:hanging="992"/>
    </w:pPr>
    <w:rPr>
      <w:sz w:val="20"/>
    </w:rPr>
  </w:style>
  <w:style w:type="paragraph" w:customStyle="1" w:styleId="tableheading">
    <w:name w:val="table heading"/>
    <w:aliases w:val="th"/>
    <w:basedOn w:val="tabletext"/>
    <w:rsid w:val="00733077"/>
    <w:pPr>
      <w:spacing w:before="60" w:after="60"/>
      <w:jc w:val="center"/>
    </w:pPr>
  </w:style>
  <w:style w:type="paragraph" w:customStyle="1" w:styleId="statement">
    <w:name w:val="statement"/>
    <w:aliases w:val="st"/>
    <w:basedOn w:val="paragraphtext"/>
    <w:rsid w:val="00733077"/>
    <w:pPr>
      <w:ind w:left="709"/>
    </w:pPr>
  </w:style>
  <w:style w:type="paragraph" w:styleId="Title">
    <w:name w:val="Title"/>
    <w:basedOn w:val="Normal"/>
    <w:link w:val="TitleChar"/>
    <w:qFormat/>
    <w:rsid w:val="0073307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33077"/>
    <w:rPr>
      <w:rFonts w:ascii="Arial" w:hAnsi="Arial" w:cs="Arial"/>
      <w:b/>
      <w:bCs/>
      <w:kern w:val="28"/>
      <w:sz w:val="32"/>
      <w:szCs w:val="32"/>
      <w:lang w:eastAsia="en-US"/>
    </w:rPr>
  </w:style>
  <w:style w:type="paragraph" w:customStyle="1" w:styleId="agenda">
    <w:name w:val="agenda"/>
    <w:aliases w:val="ag"/>
    <w:basedOn w:val="paragraphtext"/>
    <w:rsid w:val="00733077"/>
    <w:pPr>
      <w:ind w:left="700" w:hanging="700"/>
    </w:pPr>
  </w:style>
  <w:style w:type="paragraph" w:customStyle="1" w:styleId="cpannextitle">
    <w:name w:val="c/p annex title"/>
    <w:aliases w:val="cpat"/>
    <w:basedOn w:val="Normal"/>
    <w:rsid w:val="00733077"/>
    <w:pPr>
      <w:framePr w:hSpace="181" w:vSpace="181" w:wrap="around" w:vAnchor="page" w:hAnchor="text" w:xAlign="center" w:yAlign="center"/>
      <w:spacing w:after="360" w:line="360" w:lineRule="atLeast"/>
      <w:jc w:val="center"/>
    </w:pPr>
    <w:rPr>
      <w:b/>
      <w:caps/>
    </w:rPr>
  </w:style>
  <w:style w:type="paragraph" w:customStyle="1" w:styleId="abstractauthors">
    <w:name w:val="abstract author/s"/>
    <w:aliases w:val="aa"/>
    <w:basedOn w:val="Normal"/>
    <w:next w:val="Normal"/>
    <w:rsid w:val="00733077"/>
    <w:pPr>
      <w:spacing w:after="240"/>
      <w:ind w:right="1"/>
    </w:pPr>
  </w:style>
  <w:style w:type="paragraph" w:customStyle="1" w:styleId="abstractdocno">
    <w:name w:val="abstract doc no"/>
    <w:aliases w:val="adn"/>
    <w:basedOn w:val="Normal"/>
    <w:next w:val="Normal"/>
    <w:rsid w:val="00733077"/>
    <w:pPr>
      <w:spacing w:after="240"/>
      <w:ind w:right="1"/>
      <w:jc w:val="right"/>
    </w:pPr>
    <w:rPr>
      <w:caps/>
    </w:rPr>
  </w:style>
  <w:style w:type="paragraph" w:customStyle="1" w:styleId="abstractdoctitle">
    <w:name w:val="abstract doc title"/>
    <w:aliases w:val="adt"/>
    <w:basedOn w:val="Normal"/>
    <w:next w:val="abstractauthors"/>
    <w:rsid w:val="00733077"/>
    <w:pPr>
      <w:spacing w:after="240"/>
      <w:ind w:right="1"/>
      <w:jc w:val="both"/>
    </w:pPr>
    <w:rPr>
      <w:b/>
      <w:caps/>
    </w:rPr>
  </w:style>
  <w:style w:type="paragraph" w:customStyle="1" w:styleId="abstract">
    <w:name w:val="abstract"/>
    <w:aliases w:val="abs"/>
    <w:basedOn w:val="Normal"/>
    <w:rsid w:val="00733077"/>
    <w:pPr>
      <w:ind w:left="1134" w:hanging="1134"/>
      <w:jc w:val="both"/>
    </w:pPr>
  </w:style>
  <w:style w:type="paragraph" w:customStyle="1" w:styleId="agendaparatext">
    <w:name w:val="agenda para text"/>
    <w:aliases w:val="agpt"/>
    <w:basedOn w:val="Normal"/>
    <w:rsid w:val="00733077"/>
    <w:pPr>
      <w:spacing w:line="360" w:lineRule="atLeast"/>
      <w:ind w:left="560" w:hanging="560"/>
      <w:jc w:val="both"/>
    </w:pPr>
  </w:style>
  <w:style w:type="paragraph" w:customStyle="1" w:styleId="annexnumber">
    <w:name w:val="annex number"/>
    <w:aliases w:val="an"/>
    <w:basedOn w:val="Normal"/>
    <w:next w:val="Normal"/>
    <w:rsid w:val="00733077"/>
    <w:pPr>
      <w:spacing w:after="360"/>
      <w:jc w:val="right"/>
    </w:pPr>
    <w:rPr>
      <w:b/>
      <w:caps/>
    </w:rPr>
  </w:style>
  <w:style w:type="paragraph" w:customStyle="1" w:styleId="Cpannextitle0">
    <w:name w:val="C/p annex title"/>
    <w:basedOn w:val="Normal"/>
    <w:rsid w:val="00733077"/>
    <w:pPr>
      <w:framePr w:wrap="auto" w:vAnchor="page" w:hAnchor="text" w:yAlign="center"/>
      <w:spacing w:after="360" w:line="360" w:lineRule="atLeast"/>
      <w:jc w:val="center"/>
    </w:pPr>
    <w:rPr>
      <w:rFonts w:ascii="Palatino" w:hAnsi="Palatino"/>
      <w:b/>
      <w:caps/>
    </w:rPr>
  </w:style>
  <w:style w:type="paragraph" w:customStyle="1" w:styleId="circ">
    <w:name w:val="circ"/>
    <w:basedOn w:val="Normal"/>
    <w:rsid w:val="00733077"/>
    <w:pPr>
      <w:tabs>
        <w:tab w:val="left" w:pos="5100"/>
      </w:tabs>
    </w:pPr>
  </w:style>
  <w:style w:type="paragraph" w:customStyle="1" w:styleId="Header1">
    <w:name w:val="Header1"/>
    <w:basedOn w:val="Normal"/>
    <w:rsid w:val="00AB73D0"/>
    <w:rPr>
      <w:sz w:val="20"/>
    </w:rPr>
  </w:style>
  <w:style w:type="paragraph" w:customStyle="1" w:styleId="tablenormal0">
    <w:name w:val="table normal"/>
    <w:aliases w:val="tn"/>
    <w:basedOn w:val="Normal"/>
    <w:rsid w:val="00733077"/>
    <w:rPr>
      <w:rFonts w:ascii="Times" w:hAnsi="Times"/>
      <w:sz w:val="20"/>
    </w:rPr>
  </w:style>
  <w:style w:type="paragraph" w:styleId="NormalWeb">
    <w:name w:val="Normal (Web)"/>
    <w:basedOn w:val="Normal"/>
    <w:rsid w:val="00733077"/>
    <w:rPr>
      <w:szCs w:val="24"/>
    </w:rPr>
  </w:style>
  <w:style w:type="paragraph" w:styleId="BodyText">
    <w:name w:val="Body Text"/>
    <w:basedOn w:val="Normal"/>
    <w:link w:val="BodyTextChar"/>
    <w:rsid w:val="00733077"/>
    <w:rPr>
      <w:b/>
      <w:bCs/>
      <w:sz w:val="16"/>
    </w:rPr>
  </w:style>
  <w:style w:type="character" w:customStyle="1" w:styleId="BodyTextChar">
    <w:name w:val="Body Text Char"/>
    <w:basedOn w:val="DefaultParagraphFont"/>
    <w:link w:val="BodyText"/>
    <w:rsid w:val="00733077"/>
    <w:rPr>
      <w:b/>
      <w:bCs/>
      <w:sz w:val="16"/>
      <w:lang w:eastAsia="en-US"/>
    </w:rPr>
  </w:style>
  <w:style w:type="paragraph" w:styleId="DocumentMap">
    <w:name w:val="Document Map"/>
    <w:basedOn w:val="Normal"/>
    <w:link w:val="DocumentMapChar"/>
    <w:rsid w:val="00733077"/>
    <w:pPr>
      <w:shd w:val="clear" w:color="auto" w:fill="000080"/>
    </w:pPr>
    <w:rPr>
      <w:rFonts w:ascii="Tahoma" w:hAnsi="Tahoma" w:cs="Tahoma"/>
    </w:rPr>
  </w:style>
  <w:style w:type="character" w:customStyle="1" w:styleId="DocumentMapChar">
    <w:name w:val="Document Map Char"/>
    <w:basedOn w:val="DefaultParagraphFont"/>
    <w:link w:val="DocumentMap"/>
    <w:rsid w:val="00733077"/>
    <w:rPr>
      <w:rFonts w:ascii="Tahoma" w:hAnsi="Tahoma" w:cs="Tahoma"/>
      <w:sz w:val="24"/>
      <w:shd w:val="clear" w:color="auto" w:fill="000080"/>
      <w:lang w:eastAsia="en-US"/>
    </w:rPr>
  </w:style>
  <w:style w:type="paragraph" w:customStyle="1" w:styleId="footnote">
    <w:name w:val="footnote"/>
    <w:basedOn w:val="paragraphtext"/>
    <w:rsid w:val="00733077"/>
    <w:pPr>
      <w:tabs>
        <w:tab w:val="left" w:pos="700"/>
      </w:tabs>
    </w:pPr>
  </w:style>
  <w:style w:type="character" w:customStyle="1" w:styleId="paragraphtextnumberedChar">
    <w:name w:val="paragraph text numbered Char"/>
    <w:aliases w:val="ptn Char"/>
    <w:basedOn w:val="DefaultParagraphFont"/>
    <w:link w:val="paragraphtextnumbered"/>
    <w:rsid w:val="00830965"/>
    <w:rPr>
      <w:rFonts w:ascii="Times" w:hAnsi="Times"/>
      <w:bCs/>
      <w:sz w:val="24"/>
      <w:lang w:eastAsia="en-US"/>
    </w:rPr>
  </w:style>
  <w:style w:type="paragraph" w:customStyle="1" w:styleId="cmbulletpara">
    <w:name w:val="cm bullet para"/>
    <w:aliases w:val="cmbp"/>
    <w:basedOn w:val="Normal"/>
    <w:rsid w:val="00733077"/>
    <w:pPr>
      <w:spacing w:after="240"/>
      <w:ind w:left="1134" w:hanging="567"/>
      <w:jc w:val="both"/>
    </w:pPr>
  </w:style>
  <w:style w:type="paragraph" w:customStyle="1" w:styleId="Sspi">
    <w:name w:val="Sspi"/>
    <w:basedOn w:val="Normal"/>
    <w:rsid w:val="00733077"/>
    <w:pPr>
      <w:ind w:left="1080"/>
    </w:pPr>
    <w:rPr>
      <w:b/>
      <w:szCs w:val="24"/>
    </w:rPr>
  </w:style>
  <w:style w:type="character" w:styleId="EndnoteReference">
    <w:name w:val="endnote reference"/>
    <w:basedOn w:val="DefaultParagraphFont"/>
    <w:rsid w:val="00733077"/>
    <w:rPr>
      <w:vertAlign w:val="superscript"/>
    </w:rPr>
  </w:style>
  <w:style w:type="character" w:styleId="Hyperlink">
    <w:name w:val="Hyperlink"/>
    <w:basedOn w:val="DefaultParagraphFont"/>
    <w:rsid w:val="00733077"/>
    <w:rPr>
      <w:color w:val="0000FF"/>
      <w:u w:val="single"/>
    </w:rPr>
  </w:style>
  <w:style w:type="table" w:styleId="TableGrid">
    <w:name w:val="Table Grid"/>
    <w:basedOn w:val="TableNormal"/>
    <w:rsid w:val="00733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textChar">
    <w:name w:val="paragraph text Char"/>
    <w:aliases w:val="pt Char,p Char,pt Char Char"/>
    <w:basedOn w:val="DefaultParagraphFont"/>
    <w:link w:val="paragraphtext"/>
    <w:rsid w:val="00733077"/>
    <w:rPr>
      <w:sz w:val="24"/>
      <w:lang w:eastAsia="en-US"/>
    </w:rPr>
  </w:style>
  <w:style w:type="character" w:styleId="FollowedHyperlink">
    <w:name w:val="FollowedHyperlink"/>
    <w:basedOn w:val="DefaultParagraphFont"/>
    <w:rsid w:val="00733077"/>
    <w:rPr>
      <w:color w:val="606420"/>
      <w:u w:val="single"/>
    </w:rPr>
  </w:style>
  <w:style w:type="character" w:customStyle="1" w:styleId="cmnumberedparaChar">
    <w:name w:val="cm numbered para Char"/>
    <w:aliases w:val="cmnp Char"/>
    <w:basedOn w:val="DefaultParagraphFont"/>
    <w:link w:val="cmnumberedpara"/>
    <w:rsid w:val="00733077"/>
    <w:rPr>
      <w:sz w:val="24"/>
      <w:lang w:eastAsia="en-US"/>
    </w:rPr>
  </w:style>
  <w:style w:type="character" w:customStyle="1" w:styleId="cmannextitleChar">
    <w:name w:val="cm annex title Char"/>
    <w:aliases w:val="cmat Char"/>
    <w:basedOn w:val="DefaultParagraphFont"/>
    <w:link w:val="cmannextitle"/>
    <w:rsid w:val="00733077"/>
    <w:rPr>
      <w:b/>
      <w:caps/>
      <w:sz w:val="24"/>
      <w:lang w:eastAsia="en-US"/>
    </w:rPr>
  </w:style>
  <w:style w:type="character" w:customStyle="1" w:styleId="TableHeader">
    <w:name w:val="Table Header"/>
    <w:basedOn w:val="DefaultParagraphFont"/>
    <w:rsid w:val="00733077"/>
    <w:rPr>
      <w:b/>
      <w:bCs/>
      <w:iCs/>
    </w:rPr>
  </w:style>
  <w:style w:type="paragraph" w:customStyle="1" w:styleId="Examplecontent">
    <w:name w:val="Example content"/>
    <w:basedOn w:val="Normal"/>
    <w:rsid w:val="00733077"/>
    <w:pPr>
      <w:spacing w:after="120" w:line="260" w:lineRule="atLeast"/>
      <w:ind w:left="567"/>
    </w:pPr>
    <w:rPr>
      <w:color w:val="0000FF"/>
      <w:sz w:val="20"/>
      <w:szCs w:val="24"/>
    </w:rPr>
  </w:style>
  <w:style w:type="paragraph" w:customStyle="1" w:styleId="TableHeader3">
    <w:name w:val="Table Header 3"/>
    <w:basedOn w:val="Normal"/>
    <w:rsid w:val="00733077"/>
    <w:pPr>
      <w:keepNext/>
      <w:spacing w:after="120" w:line="260" w:lineRule="atLeast"/>
      <w:ind w:left="567"/>
    </w:pPr>
    <w:rPr>
      <w:b/>
      <w:sz w:val="20"/>
      <w:szCs w:val="24"/>
    </w:rPr>
  </w:style>
  <w:style w:type="paragraph" w:customStyle="1" w:styleId="TableHeader2Char1CharChar">
    <w:name w:val="Table Header 2 Char1 Char Char"/>
    <w:basedOn w:val="Normal"/>
    <w:next w:val="Normal"/>
    <w:rsid w:val="00733077"/>
    <w:pPr>
      <w:keepNext/>
      <w:spacing w:after="120" w:line="260" w:lineRule="atLeast"/>
      <w:ind w:left="567"/>
    </w:pPr>
    <w:rPr>
      <w:b/>
      <w:szCs w:val="24"/>
    </w:rPr>
  </w:style>
  <w:style w:type="character" w:styleId="Emphasis">
    <w:name w:val="Emphasis"/>
    <w:basedOn w:val="DefaultParagraphFont"/>
    <w:qFormat/>
    <w:rsid w:val="00733077"/>
    <w:rPr>
      <w:i/>
      <w:iCs/>
    </w:rPr>
  </w:style>
  <w:style w:type="character" w:customStyle="1" w:styleId="cmfootnoteindentedChar">
    <w:name w:val="cm footnote indented Char"/>
    <w:aliases w:val="cmfi Char,cons meas footnote indented Char"/>
    <w:basedOn w:val="DefaultParagraphFont"/>
    <w:link w:val="cmfootnoteindented"/>
    <w:rsid w:val="00733077"/>
    <w:rPr>
      <w:lang w:eastAsia="en-US"/>
    </w:rPr>
  </w:style>
  <w:style w:type="character" w:customStyle="1" w:styleId="FootnoteTextChar">
    <w:name w:val="Footnote Text Char"/>
    <w:aliases w:val="ft Char"/>
    <w:basedOn w:val="DefaultParagraphFont"/>
    <w:link w:val="FootnoteText"/>
    <w:rsid w:val="00733077"/>
    <w:rPr>
      <w:lang w:eastAsia="en-US"/>
    </w:rPr>
  </w:style>
  <w:style w:type="character" w:customStyle="1" w:styleId="subparagraphChar">
    <w:name w:val="subparagraph Char"/>
    <w:aliases w:val="sp Char,sub paragraph Char,sub para Char"/>
    <w:basedOn w:val="DefaultParagraphFont"/>
    <w:link w:val="subparagraph"/>
    <w:rsid w:val="00733077"/>
    <w:rPr>
      <w:sz w:val="24"/>
      <w:lang w:eastAsia="en-US"/>
    </w:rPr>
  </w:style>
  <w:style w:type="character" w:customStyle="1" w:styleId="PlainTextChar">
    <w:name w:val="Plain Text Char"/>
    <w:basedOn w:val="DefaultParagraphFont"/>
    <w:link w:val="PlainText"/>
    <w:locked/>
    <w:rsid w:val="00733077"/>
    <w:rPr>
      <w:rFonts w:cs="Courier New"/>
      <w:sz w:val="24"/>
      <w:lang w:eastAsia="en-US"/>
    </w:rPr>
  </w:style>
  <w:style w:type="character" w:customStyle="1" w:styleId="sub-subparagraphChar">
    <w:name w:val="sub-subparagraph Char"/>
    <w:aliases w:val="ssp Char"/>
    <w:basedOn w:val="DefaultParagraphFont"/>
    <w:link w:val="subsubparagraph"/>
    <w:rsid w:val="00733077"/>
    <w:rPr>
      <w:sz w:val="24"/>
      <w:lang w:eastAsia="en-US"/>
    </w:rPr>
  </w:style>
  <w:style w:type="paragraph" w:customStyle="1" w:styleId="CM">
    <w:name w:val="CM"/>
    <w:basedOn w:val="paragraphtext"/>
    <w:qFormat/>
    <w:rsid w:val="00733077"/>
    <w:pPr>
      <w:tabs>
        <w:tab w:val="left" w:pos="700"/>
      </w:tabs>
      <w:spacing w:after="360" w:line="360" w:lineRule="atLeast"/>
    </w:pPr>
  </w:style>
  <w:style w:type="character" w:customStyle="1" w:styleId="conservationmeasuretitleChar">
    <w:name w:val="conservation measure title Char"/>
    <w:aliases w:val="cmt Char"/>
    <w:basedOn w:val="DefaultParagraphFont"/>
    <w:link w:val="conservationmeasuretitle"/>
    <w:rsid w:val="00733077"/>
    <w:rPr>
      <w:b/>
      <w:sz w:val="24"/>
      <w:lang w:eastAsia="en-US"/>
    </w:rPr>
  </w:style>
  <w:style w:type="character" w:customStyle="1" w:styleId="FooterChar">
    <w:name w:val="Footer Char"/>
    <w:link w:val="Footer"/>
    <w:uiPriority w:val="99"/>
    <w:rsid w:val="00920A43"/>
    <w:rPr>
      <w:lang w:eastAsia="en-US"/>
    </w:rPr>
  </w:style>
  <w:style w:type="character" w:customStyle="1" w:styleId="HeaderChar">
    <w:name w:val="Header Char"/>
    <w:link w:val="Header"/>
    <w:uiPriority w:val="99"/>
    <w:rsid w:val="00F77768"/>
    <w:rPr>
      <w:lang w:eastAsia="en-US"/>
    </w:rPr>
  </w:style>
  <w:style w:type="paragraph" w:customStyle="1" w:styleId="Index72">
    <w:name w:val="Index 72"/>
    <w:basedOn w:val="Normal"/>
    <w:rsid w:val="00293928"/>
    <w:pPr>
      <w:widowControl w:val="0"/>
      <w:ind w:left="1695"/>
    </w:pPr>
    <w:rPr>
      <w:rFonts w:eastAsia="Times"/>
    </w:rPr>
  </w:style>
  <w:style w:type="paragraph" w:styleId="BalloonText">
    <w:name w:val="Balloon Text"/>
    <w:basedOn w:val="Normal"/>
    <w:link w:val="BalloonTextChar"/>
    <w:rsid w:val="000661FD"/>
    <w:rPr>
      <w:rFonts w:ascii="Tahoma" w:hAnsi="Tahoma" w:cs="Tahoma"/>
      <w:sz w:val="16"/>
      <w:szCs w:val="16"/>
    </w:rPr>
  </w:style>
  <w:style w:type="character" w:customStyle="1" w:styleId="BalloonTextChar">
    <w:name w:val="Balloon Text Char"/>
    <w:basedOn w:val="DefaultParagraphFont"/>
    <w:link w:val="BalloonText"/>
    <w:rsid w:val="000661FD"/>
    <w:rPr>
      <w:rFonts w:ascii="Tahoma" w:hAnsi="Tahoma" w:cs="Tahoma"/>
      <w:sz w:val="16"/>
      <w:szCs w:val="16"/>
      <w:lang w:eastAsia="en-US"/>
    </w:rPr>
  </w:style>
  <w:style w:type="paragraph" w:styleId="NoSpacing">
    <w:name w:val="No Spacing"/>
    <w:uiPriority w:val="99"/>
    <w:qFormat/>
    <w:rsid w:val="00AC4D3A"/>
    <w:rPr>
      <w:rFonts w:eastAsia="SimSun"/>
      <w:sz w:val="24"/>
      <w:szCs w:val="24"/>
      <w:lang w:eastAsia="en-US"/>
    </w:rPr>
  </w:style>
  <w:style w:type="paragraph" w:styleId="Caption">
    <w:name w:val="caption"/>
    <w:basedOn w:val="Normal"/>
    <w:next w:val="Normal"/>
    <w:unhideWhenUsed/>
    <w:qFormat/>
    <w:rsid w:val="00F86663"/>
    <w:pPr>
      <w:spacing w:after="200"/>
      <w:ind w:left="1134" w:hanging="1134"/>
    </w:pPr>
    <w:rPr>
      <w:b/>
      <w:iCs/>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ro\AppData\Roaming\Microsoft\Templates\cms%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A1A803-4590-4D71-8E3F-7ADBC299F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cms blank</Template>
  <TotalTime>4</TotalTime>
  <Pages>6</Pages>
  <Words>1947</Words>
  <Characters>10995</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text</vt:lpstr>
    </vt:vector>
  </TitlesOfParts>
  <Company>CCAMLR</Company>
  <LinksUpToDate>false</LinksUpToDate>
  <CharactersWithSpaces>12917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dc:title>
  <dc:creator>Doro Forck</dc:creator>
  <cp:lastModifiedBy>Doro Forck</cp:lastModifiedBy>
  <cp:revision>6</cp:revision>
  <cp:lastPrinted>2014-11-16T21:50:00Z</cp:lastPrinted>
  <dcterms:created xsi:type="dcterms:W3CDTF">2018-10-28T22:55:00Z</dcterms:created>
  <dcterms:modified xsi:type="dcterms:W3CDTF">2018-11-07T04:03:00Z</dcterms:modified>
</cp:coreProperties>
</file>